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AE" w:rsidRPr="006203AE" w:rsidRDefault="006203AE" w:rsidP="006203AE">
      <w:pPr>
        <w:spacing w:after="120" w:line="240" w:lineRule="auto"/>
        <w:jc w:val="right"/>
        <w:outlineLvl w:val="1"/>
        <w:rPr>
          <w:rFonts w:ascii="Calibri" w:eastAsia="Times New Roman" w:hAnsi="Calibri" w:cs="Arial"/>
          <w:b/>
          <w:i/>
          <w:color w:val="1F497D"/>
          <w:sz w:val="24"/>
          <w:szCs w:val="24"/>
          <w:lang w:eastAsia="fr-FR"/>
        </w:rPr>
      </w:pPr>
    </w:p>
    <w:p w:rsidR="00165D99" w:rsidRDefault="00165D99">
      <w:pPr>
        <w:rPr>
          <w:b/>
          <w:sz w:val="28"/>
          <w:szCs w:val="28"/>
        </w:rPr>
      </w:pPr>
      <w:r w:rsidRPr="00165D99">
        <w:rPr>
          <w:b/>
          <w:sz w:val="28"/>
          <w:szCs w:val="28"/>
        </w:rPr>
        <w:t>Recommendations</w:t>
      </w:r>
      <w:r w:rsidR="00A75BE7">
        <w:rPr>
          <w:b/>
          <w:sz w:val="28"/>
          <w:szCs w:val="28"/>
        </w:rPr>
        <w:t xml:space="preserve"> </w:t>
      </w:r>
      <w:r w:rsidR="00BE619A">
        <w:rPr>
          <w:b/>
          <w:sz w:val="28"/>
          <w:szCs w:val="28"/>
        </w:rPr>
        <w:t xml:space="preserve">Plan </w:t>
      </w:r>
      <w:r w:rsidR="00A75BE7">
        <w:rPr>
          <w:b/>
          <w:sz w:val="28"/>
          <w:szCs w:val="28"/>
        </w:rPr>
        <w:t>–</w:t>
      </w:r>
      <w:r w:rsidR="00096E23">
        <w:rPr>
          <w:b/>
          <w:sz w:val="28"/>
          <w:szCs w:val="28"/>
        </w:rPr>
        <w:t xml:space="preserve"> Working paper</w:t>
      </w:r>
    </w:p>
    <w:p w:rsidR="00E72686" w:rsidRPr="00165D99" w:rsidRDefault="003856EE">
      <w:r>
        <w:t>2017-01-13</w:t>
      </w:r>
      <w:r w:rsidR="00BE619A">
        <w:t>, r</w:t>
      </w:r>
      <w:r w:rsidR="005A6101">
        <w:t>evised 2017-02-0</w:t>
      </w:r>
      <w:r w:rsidR="007C64D8">
        <w:t>8</w:t>
      </w:r>
      <w:r w:rsidR="00E72686">
        <w:tab/>
      </w:r>
      <w:r w:rsidR="00BE619A">
        <w:t xml:space="preserve">, from </w:t>
      </w:r>
      <w:r w:rsidR="00BE619A" w:rsidRPr="003B63CB">
        <w:t>PAP33-10.2</w:t>
      </w:r>
      <w:r w:rsidR="00E72686">
        <w:tab/>
      </w:r>
      <w:r w:rsidR="00E72686">
        <w:tab/>
      </w:r>
      <w:r w:rsidR="00E72686">
        <w:tab/>
      </w:r>
    </w:p>
    <w:tbl>
      <w:tblPr>
        <w:tblW w:w="52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2673"/>
      </w:tblGrid>
      <w:tr w:rsidR="00DC309F" w:rsidRPr="00CF5CB7" w:rsidTr="005A1C98">
        <w:trPr>
          <w:cantSplit/>
          <w:trHeight w:val="629"/>
          <w:jc w:val="right"/>
        </w:trPr>
        <w:tc>
          <w:tcPr>
            <w:tcW w:w="2567" w:type="dxa"/>
            <w:shd w:val="clear" w:color="auto" w:fill="E5B8B7" w:themeFill="accent2" w:themeFillTint="66"/>
            <w:vAlign w:val="center"/>
          </w:tcPr>
          <w:p w:rsidR="00DC309F" w:rsidRPr="00DC309F" w:rsidRDefault="00DC309F" w:rsidP="00DC309F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DC309F">
              <w:rPr>
                <w:sz w:val="18"/>
                <w:szCs w:val="18"/>
              </w:rPr>
              <w:t xml:space="preserve">Indicates </w:t>
            </w:r>
            <w:r w:rsidR="00B634BD">
              <w:rPr>
                <w:b/>
                <w:sz w:val="18"/>
                <w:szCs w:val="18"/>
              </w:rPr>
              <w:t>N</w:t>
            </w:r>
            <w:r w:rsidR="000126E2">
              <w:rPr>
                <w:b/>
                <w:sz w:val="18"/>
                <w:szCs w:val="18"/>
              </w:rPr>
              <w:t>EW</w:t>
            </w:r>
            <w:r w:rsidRPr="00DC309F">
              <w:rPr>
                <w:sz w:val="18"/>
                <w:szCs w:val="18"/>
              </w:rPr>
              <w:t xml:space="preserve"> or amended Recommendation </w:t>
            </w:r>
            <w:r w:rsidR="00EF2263">
              <w:rPr>
                <w:sz w:val="18"/>
                <w:szCs w:val="18"/>
              </w:rPr>
              <w:t xml:space="preserve">is </w:t>
            </w:r>
            <w:r w:rsidRPr="00DC309F">
              <w:rPr>
                <w:sz w:val="18"/>
                <w:szCs w:val="18"/>
              </w:rPr>
              <w:t>required</w:t>
            </w:r>
          </w:p>
        </w:tc>
        <w:tc>
          <w:tcPr>
            <w:tcW w:w="2673" w:type="dxa"/>
            <w:shd w:val="clear" w:color="auto" w:fill="F2DBDB" w:themeFill="accent2" w:themeFillTint="33"/>
            <w:vAlign w:val="center"/>
          </w:tcPr>
          <w:p w:rsidR="00EF2263" w:rsidRPr="000126E2" w:rsidRDefault="00DC309F" w:rsidP="00165D99">
            <w:pPr>
              <w:rPr>
                <w:sz w:val="18"/>
                <w:szCs w:val="18"/>
              </w:rPr>
            </w:pPr>
            <w:r w:rsidRPr="00DC309F">
              <w:rPr>
                <w:sz w:val="18"/>
                <w:szCs w:val="18"/>
              </w:rPr>
              <w:t xml:space="preserve">Indicates action needed, </w:t>
            </w:r>
            <w:r w:rsidR="00EF2263">
              <w:rPr>
                <w:sz w:val="18"/>
                <w:szCs w:val="18"/>
              </w:rPr>
              <w:t xml:space="preserve">or a </w:t>
            </w:r>
            <w:r w:rsidRPr="00DC309F">
              <w:rPr>
                <w:sz w:val="18"/>
                <w:szCs w:val="18"/>
              </w:rPr>
              <w:t>new or amended Guideline, etc.</w:t>
            </w:r>
          </w:p>
        </w:tc>
      </w:tr>
      <w:tr w:rsidR="000126E2" w:rsidRPr="00CF5CB7" w:rsidTr="000126E2">
        <w:trPr>
          <w:cantSplit/>
          <w:trHeight w:val="477"/>
          <w:jc w:val="right"/>
        </w:trPr>
        <w:tc>
          <w:tcPr>
            <w:tcW w:w="5240" w:type="dxa"/>
            <w:gridSpan w:val="2"/>
            <w:shd w:val="clear" w:color="auto" w:fill="auto"/>
            <w:vAlign w:val="center"/>
          </w:tcPr>
          <w:p w:rsidR="000126E2" w:rsidRPr="00DC309F" w:rsidRDefault="000126E2" w:rsidP="00165D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Some items are from earlier PAP work, some are new from DSG.</w:t>
            </w:r>
          </w:p>
        </w:tc>
      </w:tr>
    </w:tbl>
    <w:p w:rsidR="00E72686" w:rsidRDefault="00E72686"/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CF5CB7" w:rsidTr="002578DE">
        <w:trPr>
          <w:cantSplit/>
          <w:trHeight w:val="629"/>
        </w:trPr>
        <w:tc>
          <w:tcPr>
            <w:tcW w:w="2320" w:type="dxa"/>
            <w:vAlign w:val="center"/>
            <w:hideMark/>
          </w:tcPr>
          <w:p w:rsidR="00165D99" w:rsidRPr="00165D99" w:rsidRDefault="00165D99" w:rsidP="00165D99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Standard</w:t>
            </w:r>
          </w:p>
        </w:tc>
        <w:tc>
          <w:tcPr>
            <w:tcW w:w="2780" w:type="dxa"/>
            <w:vAlign w:val="center"/>
            <w:hideMark/>
          </w:tcPr>
          <w:p w:rsidR="00165D99" w:rsidRPr="00165D99" w:rsidRDefault="00165D99" w:rsidP="00165D99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000000" w:fill="auto"/>
            <w:vAlign w:val="center"/>
            <w:hideMark/>
          </w:tcPr>
          <w:p w:rsidR="00165D99" w:rsidRPr="00F32A9A" w:rsidRDefault="00165D99" w:rsidP="00CF48D9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 w:rsidR="00B634BD"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000000" w:fill="auto"/>
            <w:vAlign w:val="center"/>
          </w:tcPr>
          <w:p w:rsidR="00165D99" w:rsidRPr="00165D99" w:rsidRDefault="00165D99" w:rsidP="00165D99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165D99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:rsidTr="00D64E3D">
        <w:trPr>
          <w:trHeight w:val="510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BC6BDD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IALA1010</w:t>
            </w:r>
          </w:p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AtoN Planning and Service Requirements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Maritime Buoyage System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  <w:hideMark/>
          </w:tcPr>
          <w:p w:rsidR="00630EE4" w:rsidRPr="00630EE4" w:rsidRDefault="00630EE4" w:rsidP="009614E2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IALA1010-R1001</w:t>
            </w:r>
          </w:p>
          <w:p w:rsidR="00EB01D6" w:rsidRPr="00652120" w:rsidRDefault="00AC4169" w:rsidP="009614E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7C64D8"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nl-NL" w:eastAsia="nl-NL"/>
              </w:rPr>
              <w:t>NEW</w:t>
            </w:r>
            <w:r w:rsidR="008903D2" w:rsidRPr="007C64D8"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nl-NL" w:eastAsia="nl-NL"/>
              </w:rPr>
              <w:t xml:space="preserve"> </w:t>
            </w:r>
            <w:r w:rsidR="00751253" w:rsidRPr="007C64D8"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nl-NL" w:eastAsia="nl-NL"/>
              </w:rPr>
              <w:t>2017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630EE4" w:rsidRPr="006A6563" w:rsidRDefault="00630EE4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  <w:p w:rsidR="00EB01D6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957286" w:rsidRPr="00456756" w:rsidRDefault="006F7B88" w:rsidP="00AC416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nl-NL" w:eastAsia="nl-NL"/>
              </w:rPr>
            </w:pPr>
            <w:r w:rsidRPr="0045675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nl-NL" w:eastAsia="nl-NL"/>
              </w:rPr>
              <w:t>The Maritime Buoyage System</w:t>
            </w:r>
          </w:p>
          <w:p w:rsidR="00456756" w:rsidRDefault="003738AD" w:rsidP="00D30D2C">
            <w:pPr>
              <w:pStyle w:val="Paragraphedeliste"/>
              <w:numPr>
                <w:ilvl w:val="0"/>
                <w:numId w:val="40"/>
              </w:numPr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 xml:space="preserve">This Recommendation will </w:t>
            </w:r>
          </w:p>
          <w:p w:rsidR="00456756" w:rsidRDefault="003738AD" w:rsidP="00D30D2C">
            <w:pPr>
              <w:pStyle w:val="Paragraphedeliste"/>
              <w:numPr>
                <w:ilvl w:val="1"/>
                <w:numId w:val="40"/>
              </w:numPr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>note</w:t>
            </w:r>
            <w:r w:rsidR="00C17F8C" w:rsidRPr="00AA051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 xml:space="preserve"> the </w:t>
            </w:r>
            <w:r w:rsidR="00AA0516" w:rsidRPr="00AA051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 xml:space="preserve">original but superseded </w:t>
            </w:r>
            <w:r w:rsidR="0045675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>International Agreement</w:t>
            </w:r>
          </w:p>
          <w:p w:rsidR="00456756" w:rsidRDefault="00144875" w:rsidP="00D30D2C">
            <w:pPr>
              <w:pStyle w:val="Paragraphedeliste"/>
              <w:numPr>
                <w:ilvl w:val="1"/>
                <w:numId w:val="40"/>
              </w:numPr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</w:pPr>
            <w:r w:rsidRPr="00AA051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>note the subsequent amendment of the original sche</w:t>
            </w:r>
            <w:r w:rsidR="0045675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>me to include additional marks</w:t>
            </w:r>
          </w:p>
          <w:p w:rsidR="00C17F8C" w:rsidRDefault="00144875" w:rsidP="00D30D2C">
            <w:pPr>
              <w:pStyle w:val="Paragraphedeliste"/>
              <w:numPr>
                <w:ilvl w:val="1"/>
                <w:numId w:val="40"/>
              </w:numPr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</w:pPr>
            <w:r w:rsidRPr="00AA051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 xml:space="preserve">and </w:t>
            </w:r>
            <w:r w:rsidR="00C17F8C" w:rsidRPr="00AA051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>note the unive</w:t>
            </w:r>
            <w:r w:rsidR="00957286" w:rsidRPr="00AA051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 xml:space="preserve">rsal acceptance </w:t>
            </w:r>
            <w:r w:rsidR="00AA0516" w:rsidRPr="00AA051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 xml:space="preserve">of the MBS </w:t>
            </w:r>
            <w:r w:rsidR="00AA0516"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>worldwide</w:t>
            </w:r>
          </w:p>
          <w:p w:rsidR="00456756" w:rsidRPr="00AA0516" w:rsidRDefault="00456756" w:rsidP="00D30D2C">
            <w:pPr>
              <w:pStyle w:val="Paragraphedeliste"/>
              <w:numPr>
                <w:ilvl w:val="1"/>
                <w:numId w:val="40"/>
              </w:numPr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nl-NL" w:eastAsia="nl-NL"/>
              </w:rPr>
              <w:t>refer to a Guideline for details of the MBS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6F7B88" w:rsidRDefault="00C17F8C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Guideline </w:t>
            </w:r>
            <w:r w:rsidR="0045675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to consist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of the present IALA MBS booklet as an interim measure</w:t>
            </w:r>
            <w:r w:rsidR="003A219A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. </w:t>
            </w:r>
          </w:p>
          <w:p w:rsidR="00EB01D6" w:rsidRDefault="003A219A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Then a </w:t>
            </w:r>
            <w:r w:rsidR="00CF4EB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new Guideline in the </w:t>
            </w:r>
            <w:r w:rsidR="008F429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the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new </w:t>
            </w:r>
            <w:r w:rsidR="00144875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corporate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style</w:t>
            </w:r>
            <w:r w:rsidR="008F429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and </w:t>
            </w:r>
            <w:r w:rsidR="006F7B88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its distibution in the usual way </w:t>
            </w:r>
            <w:r w:rsidR="008F429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via </w:t>
            </w:r>
            <w:r w:rsidR="006F7B88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the </w:t>
            </w:r>
            <w:r w:rsidR="008F429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website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.</w:t>
            </w:r>
          </w:p>
          <w:p w:rsidR="00973ACF" w:rsidRDefault="00973ACF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  <w:p w:rsidR="00973ACF" w:rsidRPr="00957286" w:rsidRDefault="009E790E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Today</w:t>
            </w:r>
            <w:r w:rsidR="00EF2263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we have no Recommendation </w:t>
            </w:r>
            <w:r w:rsidR="00973ACF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or Guideline for the MBS, only a booklet which has unclear status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in our document structure.</w:t>
            </w:r>
          </w:p>
        </w:tc>
      </w:tr>
      <w:tr w:rsidR="00DC219A" w:rsidRPr="00CF5CB7" w:rsidTr="00D64E3D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DC219A" w:rsidRPr="00CF5CB7" w:rsidRDefault="00DC219A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DC219A" w:rsidRPr="00CF5CB7" w:rsidRDefault="00DC219A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Obligations, International &amp; national criteria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DC219A" w:rsidRDefault="00DC219A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IALA1010-R1002</w:t>
            </w:r>
          </w:p>
          <w:p w:rsidR="00DC219A" w:rsidRPr="00652120" w:rsidRDefault="00DC219A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DC219A" w:rsidRPr="006A6563" w:rsidRDefault="00DC219A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AA0516" w:rsidRPr="00456756" w:rsidRDefault="00DC219A" w:rsidP="00E72686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The need for </w:t>
            </w:r>
            <w:r w:rsidR="00AA0516"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a national competent authority for </w:t>
            </w:r>
            <w:r w:rsidR="007D52C3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marine aids to navigation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 and </w:t>
            </w:r>
            <w:r w:rsidR="007D52C3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vessel traffic services</w:t>
            </w:r>
            <w:r w:rsidR="00AA0516"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 </w:t>
            </w:r>
          </w:p>
          <w:p w:rsidR="00DC219A" w:rsidRPr="00AA0516" w:rsidRDefault="00BD3640" w:rsidP="00D30D2C">
            <w:pPr>
              <w:pStyle w:val="Paragraphedeliste"/>
              <w:numPr>
                <w:ilvl w:val="0"/>
                <w:numId w:val="40"/>
              </w:numPr>
              <w:jc w:val="left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Recommends o</w:t>
            </w:r>
            <w:r w:rsidR="00DC219A" w:rsidRPr="00AA0516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ne or two </w:t>
            </w:r>
            <w:r w:rsidR="00AA0516" w:rsidRPr="00AA0516">
              <w:rPr>
                <w:rFonts w:ascii="Calibri" w:hAnsi="Calibri" w:cs="Calibri"/>
                <w:sz w:val="18"/>
                <w:szCs w:val="18"/>
                <w:lang w:val="en-US" w:eastAsia="nl-NL"/>
              </w:rPr>
              <w:t>authorities</w:t>
            </w:r>
            <w:r w:rsidR="00B634BD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depending on national preference</w:t>
            </w: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s or </w:t>
            </w:r>
            <w:r w:rsidR="00B634BD">
              <w:rPr>
                <w:rFonts w:ascii="Calibri" w:hAnsi="Calibri" w:cs="Calibri"/>
                <w:sz w:val="18"/>
                <w:szCs w:val="18"/>
                <w:lang w:val="en-US" w:eastAsia="nl-NL"/>
              </w:rPr>
              <w:t>arrangements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DC219A" w:rsidRDefault="008F4290" w:rsidP="00E7268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New </w:t>
            </w:r>
            <w:r w:rsidR="00DC219A"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Guideline(s) describing purpose, management, legislation needs, regulation needs, </w:t>
            </w:r>
            <w:r w:rsidR="005876FB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perhaps </w:t>
            </w:r>
            <w:r w:rsidR="00DC219A"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with examples of legislation and regulation clauses</w:t>
            </w:r>
            <w:r w:rsidR="005876FB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to assist understanding</w:t>
            </w:r>
            <w:r w:rsidR="00B634BD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.</w:t>
            </w:r>
          </w:p>
          <w:p w:rsidR="00B634BD" w:rsidRDefault="00B634BD" w:rsidP="00E7268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B634BD" w:rsidRPr="00957286" w:rsidRDefault="00B634BD" w:rsidP="00E7268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WWA teaches</w:t>
            </w:r>
            <w:r w:rsidR="007D52C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its students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in this area but we have no Recommendation or Guideline.</w:t>
            </w:r>
          </w:p>
        </w:tc>
      </w:tr>
      <w:tr w:rsidR="00DC219A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DC219A" w:rsidRPr="00CF5CB7" w:rsidRDefault="00DC219A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DC219A" w:rsidRPr="00CF5CB7" w:rsidRDefault="00DC219A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DC219A" w:rsidRDefault="00DC219A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IALA1010-R1003</w:t>
            </w:r>
          </w:p>
          <w:p w:rsidR="00DC219A" w:rsidRPr="00652120" w:rsidRDefault="00DC219A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DC219A" w:rsidRPr="006A6563" w:rsidRDefault="00DC219A" w:rsidP="00E7268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AA0516" w:rsidRPr="00456756" w:rsidRDefault="00DC219A" w:rsidP="00957286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The international obligations of competent authorities </w:t>
            </w:r>
          </w:p>
          <w:p w:rsidR="00DC219A" w:rsidRPr="002E2335" w:rsidRDefault="00DC219A" w:rsidP="00D30D2C">
            <w:pPr>
              <w:pStyle w:val="Paragraphedeliste"/>
              <w:numPr>
                <w:ilvl w:val="0"/>
                <w:numId w:val="40"/>
              </w:numPr>
              <w:rPr>
                <w:rFonts w:ascii="Calibri" w:hAnsi="Calibri" w:cs="Calibri"/>
                <w:sz w:val="18"/>
                <w:szCs w:val="18"/>
                <w:lang w:val="fr-FR" w:eastAsia="nl-NL"/>
              </w:rPr>
            </w:pPr>
            <w:r w:rsidRPr="002E2335">
              <w:rPr>
                <w:rFonts w:ascii="Calibri" w:hAnsi="Calibri" w:cs="Calibri"/>
                <w:sz w:val="18"/>
                <w:szCs w:val="18"/>
                <w:lang w:val="fr-FR" w:eastAsia="nl-NL"/>
              </w:rPr>
              <w:t xml:space="preserve">IMO SOLAS, UNCLOS, EU Directives, </w:t>
            </w:r>
            <w:r w:rsidR="00AA0516" w:rsidRPr="002E2335">
              <w:rPr>
                <w:rFonts w:ascii="Calibri" w:hAnsi="Calibri" w:cs="Calibri"/>
                <w:sz w:val="18"/>
                <w:szCs w:val="18"/>
                <w:lang w:val="fr-FR" w:eastAsia="nl-NL"/>
              </w:rPr>
              <w:t>etc.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B634BD" w:rsidRDefault="00CF4EB4" w:rsidP="00B634BD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New s</w:t>
            </w:r>
            <w:r w:rsidR="00DC219A"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upporting Guideline detailing references and obligations</w:t>
            </w:r>
            <w:r w:rsidR="00B634BD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. </w:t>
            </w:r>
          </w:p>
          <w:p w:rsidR="00B634BD" w:rsidRDefault="00B634BD" w:rsidP="00B634BD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DC219A" w:rsidRPr="00957286" w:rsidRDefault="00B634BD" w:rsidP="00B634BD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WWA teaches in this area but we have no Recommendation or Guideline.</w:t>
            </w:r>
          </w:p>
        </w:tc>
      </w:tr>
      <w:tr w:rsidR="00DC219A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DC219A" w:rsidRPr="00CF5CB7" w:rsidRDefault="00DC219A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DC219A" w:rsidRPr="00CF5CB7" w:rsidRDefault="00DC219A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DC219A" w:rsidRPr="00325D60" w:rsidRDefault="00B65049" w:rsidP="009614E2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325D60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IALA1010-R0</w:t>
            </w:r>
            <w:r w:rsidR="00DC219A" w:rsidRPr="00325D60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105</w:t>
            </w:r>
          </w:p>
          <w:p w:rsidR="00DC219A" w:rsidRPr="00325D60" w:rsidRDefault="00DC219A" w:rsidP="009614E2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325D60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E-105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219A" w:rsidRPr="00325D60" w:rsidRDefault="00DC219A" w:rsidP="00E72686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C219A" w:rsidRPr="00325D60" w:rsidRDefault="00DC219A" w:rsidP="00E72686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</w:pPr>
            <w:r w:rsidRPr="00325D60"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  <w:t>The Need to Follow National and International Standards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DC219A" w:rsidRPr="00325D60" w:rsidRDefault="00DC219A" w:rsidP="00E72686">
            <w:pPr>
              <w:rPr>
                <w:rFonts w:ascii="Calibri" w:hAnsi="Calibri" w:cs="Calibri"/>
                <w:color w:val="FF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 w:rsidR="00526C2F" w:rsidRPr="00530637">
              <w:rPr>
                <w:rFonts w:ascii="Calibri" w:hAnsi="Calibri" w:cs="Calibri"/>
                <w:sz w:val="18"/>
                <w:szCs w:val="18"/>
                <w:lang w:val="en-US" w:eastAsia="nl-NL"/>
              </w:rPr>
              <w:t>Withdrawn by Council 63</w:t>
            </w:r>
          </w:p>
        </w:tc>
      </w:tr>
      <w:tr w:rsidR="00DC219A" w:rsidRPr="00CF5CB7" w:rsidTr="00D64E3D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DC219A" w:rsidRPr="00CF5CB7" w:rsidRDefault="00DC219A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lastRenderedPageBreak/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DC219A" w:rsidRPr="00CF5CB7" w:rsidRDefault="00DC219A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Levels of service objectives, Availability and Categories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DC219A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IALA1010-R0</w:t>
            </w:r>
            <w:r w:rsidR="00DC219A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130</w:t>
            </w:r>
          </w:p>
          <w:p w:rsidR="00DC219A" w:rsidRPr="00630EE4" w:rsidRDefault="00DC219A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219A" w:rsidRPr="006A6563" w:rsidRDefault="00DC219A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DC219A" w:rsidRPr="00957286" w:rsidRDefault="00DC219A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530637">
              <w:rPr>
                <w:rFonts w:ascii="Calibri" w:hAnsi="Calibri" w:cs="Calibri"/>
                <w:sz w:val="18"/>
                <w:szCs w:val="18"/>
                <w:lang w:eastAsia="nl-NL"/>
              </w:rPr>
              <w:t>Categorisation</w:t>
            </w:r>
            <w:r w:rsidRPr="00957286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and Availability Objectives for Short Range Aids to Navigation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DC219A" w:rsidRPr="00957286" w:rsidRDefault="00DC219A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780615" w:rsidRPr="00CF5CB7" w:rsidTr="00802ECD">
        <w:trPr>
          <w:trHeight w:val="690"/>
        </w:trPr>
        <w:tc>
          <w:tcPr>
            <w:tcW w:w="2320" w:type="dxa"/>
            <w:shd w:val="clear" w:color="auto" w:fill="auto"/>
            <w:vAlign w:val="center"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000000" w:fill="FFCC66"/>
            <w:vAlign w:val="center"/>
          </w:tcPr>
          <w:p w:rsidR="00780615" w:rsidRPr="00CF5CB7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Risk Management </w:t>
            </w:r>
            <w:r w:rsidRPr="002728DF"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  <w:t>Toolbox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780615" w:rsidRDefault="00780615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IALA1010-R1004</w:t>
            </w:r>
          </w:p>
          <w:p w:rsidR="00780615" w:rsidRDefault="00780615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80615" w:rsidRPr="00EA30C6" w:rsidRDefault="00780615" w:rsidP="00780615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780615" w:rsidRPr="00456756" w:rsidRDefault="00780615" w:rsidP="00780615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Risk management </w:t>
            </w:r>
            <w:r w:rsidR="00726475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for aids to navigation and related services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 xml:space="preserve"> 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780615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Guidelines</w:t>
            </w:r>
            <w:r w:rsidR="00726475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on:</w:t>
            </w:r>
          </w:p>
          <w:p w:rsidR="00780615" w:rsidRDefault="00780615" w:rsidP="00D30D2C">
            <w:pPr>
              <w:pStyle w:val="Paragraphedeliste"/>
              <w:numPr>
                <w:ilvl w:val="0"/>
                <w:numId w:val="35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IWRAP</w:t>
            </w:r>
          </w:p>
          <w:p w:rsidR="00780615" w:rsidRPr="00780615" w:rsidRDefault="00780615" w:rsidP="00D30D2C">
            <w:pPr>
              <w:pStyle w:val="Paragraphedeliste"/>
              <w:numPr>
                <w:ilvl w:val="0"/>
                <w:numId w:val="35"/>
              </w:num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PAWSA</w:t>
            </w:r>
          </w:p>
          <w:p w:rsidR="00AA0516" w:rsidRPr="00AA0516" w:rsidRDefault="00780615" w:rsidP="00D30D2C">
            <w:pPr>
              <w:pStyle w:val="Paragraphedeliste"/>
              <w:numPr>
                <w:ilvl w:val="0"/>
                <w:numId w:val="35"/>
              </w:num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Simple qualitative tool</w:t>
            </w:r>
          </w:p>
          <w:p w:rsidR="00780615" w:rsidRPr="00AA0516" w:rsidRDefault="00AA0516" w:rsidP="00D30D2C">
            <w:pPr>
              <w:pStyle w:val="Paragraphedeliste"/>
              <w:numPr>
                <w:ilvl w:val="0"/>
                <w:numId w:val="35"/>
              </w:num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</w:t>
            </w:r>
            <w:r w:rsidR="00780615" w:rsidRPr="00AA051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repare for </w:t>
            </w:r>
            <w:r w:rsidR="00114708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future</w:t>
            </w:r>
            <w:r w:rsidR="00780615" w:rsidRPr="00AA051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IALA-approved risk analysis software that directly accesses and uses our stored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IALANET </w:t>
            </w:r>
            <w:r w:rsidR="00780615" w:rsidRPr="00AA051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AIS data</w:t>
            </w:r>
          </w:p>
        </w:tc>
      </w:tr>
      <w:tr w:rsidR="00780615" w:rsidRPr="00CF5CB7" w:rsidTr="00833F1E">
        <w:trPr>
          <w:trHeight w:val="690"/>
        </w:trPr>
        <w:tc>
          <w:tcPr>
            <w:tcW w:w="232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FFFFFF" w:themeFill="background1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780615" w:rsidRDefault="00780615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IALA1010-R0142</w:t>
            </w:r>
          </w:p>
          <w:p w:rsidR="00780615" w:rsidRPr="00630EE4" w:rsidRDefault="00780615" w:rsidP="0078061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E-142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80615" w:rsidRPr="00EA30C6" w:rsidRDefault="00780615" w:rsidP="00780615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</w:tcPr>
          <w:p w:rsidR="00780615" w:rsidRDefault="00780615" w:rsidP="00780615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Maritime Data Sharing 'IALA-NET'</w:t>
            </w:r>
            <w:r w:rsidRPr="0017165C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</w:t>
            </w:r>
          </w:p>
          <w:p w:rsidR="00780615" w:rsidRPr="00AA0516" w:rsidRDefault="00780615" w:rsidP="00D30D2C">
            <w:pPr>
              <w:pStyle w:val="Paragraphedeliste"/>
              <w:numPr>
                <w:ilvl w:val="0"/>
                <w:numId w:val="40"/>
              </w:num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AA0516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New title </w:t>
            </w:r>
            <w:r w:rsidRPr="0046509F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“</w:t>
            </w:r>
            <w:r w:rsidR="00726475" w:rsidRPr="0046509F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Maritime data sharing for risk assessment and analysis</w:t>
            </w:r>
            <w:r w:rsidR="00AA0516" w:rsidRPr="0046509F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”</w:t>
            </w:r>
          </w:p>
          <w:p w:rsidR="00780615" w:rsidRPr="0017165C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780615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1716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Revise this Recommendation to </w:t>
            </w:r>
            <w:r w:rsidR="00726475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note</w:t>
            </w:r>
            <w:r w:rsidRPr="001716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the storage and use of historical [AIS</w:t>
            </w:r>
            <w:r w:rsidR="00726475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and other</w:t>
            </w:r>
            <w:r w:rsidRPr="0017165C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] data for risk analysis</w:t>
            </w:r>
            <w:r w:rsidR="00726475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.</w:t>
            </w:r>
          </w:p>
          <w:p w:rsidR="00726475" w:rsidRDefault="0072647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Guideline(s) on:</w:t>
            </w:r>
          </w:p>
          <w:p w:rsidR="00726475" w:rsidRDefault="00726475" w:rsidP="00D30D2C">
            <w:pPr>
              <w:pStyle w:val="Paragraphedeliste"/>
              <w:numPr>
                <w:ilvl w:val="0"/>
                <w:numId w:val="44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How to connect to IALA net</w:t>
            </w:r>
          </w:p>
          <w:p w:rsidR="00726475" w:rsidRDefault="00726475" w:rsidP="00D30D2C">
            <w:pPr>
              <w:pStyle w:val="Paragraphedeliste"/>
              <w:numPr>
                <w:ilvl w:val="0"/>
                <w:numId w:val="44"/>
              </w:numPr>
              <w:spacing w:beforeLines="0" w:before="0"/>
              <w:rPr>
                <w:ins w:id="0" w:author="Simon Millyard" w:date="2017-10-16T08:59:00Z"/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Data format(s)</w:t>
            </w:r>
          </w:p>
          <w:p w:rsidR="00833F1E" w:rsidRPr="00833F1E" w:rsidRDefault="00833F1E" w:rsidP="00833F1E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ins w:id="1" w:author="Simon Millyard" w:date="2017-10-16T08:59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Correct</w:t>
              </w:r>
            </w:ins>
          </w:p>
        </w:tc>
      </w:tr>
      <w:tr w:rsidR="00780615" w:rsidRPr="00CF5CB7" w:rsidTr="0046509F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780615" w:rsidRPr="00CF5CB7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780615" w:rsidRPr="008D38D4" w:rsidRDefault="00780615" w:rsidP="00780615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8D38D4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O-134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0615" w:rsidRPr="008D38D4" w:rsidRDefault="00780615" w:rsidP="00780615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780615" w:rsidRPr="008D38D4" w:rsidRDefault="00780615" w:rsidP="00780615">
            <w:pPr>
              <w:rPr>
                <w:rFonts w:ascii="Calibri" w:hAnsi="Calibri" w:cs="Calibri"/>
                <w:strike/>
                <w:sz w:val="18"/>
                <w:szCs w:val="18"/>
                <w:lang w:val="en-US" w:eastAsia="nl-NL"/>
              </w:rPr>
            </w:pPr>
            <w:r w:rsidRPr="008D38D4">
              <w:rPr>
                <w:rFonts w:ascii="Calibri" w:hAnsi="Calibri" w:cs="Calibri"/>
                <w:strike/>
                <w:sz w:val="18"/>
                <w:szCs w:val="18"/>
                <w:lang w:val="en-US" w:eastAsia="nl-NL"/>
              </w:rPr>
              <w:t>The IALA Risk Management Tool for Ports and Restricted Waterways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780615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Withdraw this and create R1004 and </w:t>
            </w:r>
            <w:r w:rsidR="006F7B88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its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Guidelines</w:t>
            </w:r>
          </w:p>
        </w:tc>
      </w:tr>
      <w:tr w:rsidR="00780615" w:rsidRPr="00CF5CB7" w:rsidTr="008A07CE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  <w:hideMark/>
          </w:tcPr>
          <w:p w:rsidR="00780615" w:rsidRDefault="00780615" w:rsidP="00780615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IALA1010-R0138</w:t>
            </w:r>
          </w:p>
          <w:p w:rsidR="00780615" w:rsidRPr="00630EE4" w:rsidRDefault="00780615" w:rsidP="00780615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sz w:val="18"/>
                <w:szCs w:val="18"/>
                <w:lang w:val="nl-NL" w:eastAsia="nl-NL"/>
              </w:rPr>
              <w:t>O-138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780615" w:rsidRPr="00DC309F" w:rsidRDefault="00780615" w:rsidP="00780615">
            <w:pPr>
              <w:rPr>
                <w:rFonts w:ascii="Calibri" w:hAnsi="Calibri" w:cs="Calibri"/>
                <w:bCs/>
                <w:strike/>
                <w:sz w:val="18"/>
                <w:szCs w:val="18"/>
                <w:lang w:val="nl-NL" w:eastAsia="nl-NL"/>
              </w:rPr>
            </w:pPr>
            <w:r w:rsidRPr="00DC309F">
              <w:rPr>
                <w:rFonts w:ascii="Calibri" w:hAnsi="Calibri" w:cs="Calibri"/>
                <w:bCs/>
                <w:strike/>
                <w:sz w:val="18"/>
                <w:szCs w:val="18"/>
                <w:lang w:val="nl-NL" w:eastAsia="nl-NL"/>
              </w:rPr>
              <w:t>Informative</w:t>
            </w:r>
          </w:p>
          <w:p w:rsidR="00780615" w:rsidRPr="00DC309F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780615" w:rsidRPr="003E5D88" w:rsidRDefault="00780615" w:rsidP="00780615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The Use of GIS and Simulation by Aids to Navigation Authorities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The 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informative content should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become a </w:t>
            </w:r>
            <w:r w:rsidRPr="00936E39">
              <w:rPr>
                <w:rFonts w:ascii="Calibri" w:hAnsi="Calibri" w:cs="Calibri"/>
                <w:color w:val="000000"/>
                <w:sz w:val="18"/>
                <w:szCs w:val="18"/>
                <w:u w:val="single"/>
                <w:lang w:val="en-US" w:eastAsia="nl-NL"/>
              </w:rPr>
              <w:t>normative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recommendation</w:t>
            </w:r>
          </w:p>
        </w:tc>
      </w:tr>
      <w:tr w:rsidR="00780615" w:rsidRPr="00CF5CB7" w:rsidTr="00D64E3D">
        <w:trPr>
          <w:trHeight w:val="540"/>
        </w:trPr>
        <w:tc>
          <w:tcPr>
            <w:tcW w:w="232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780615" w:rsidRPr="00003754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003754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Quality management, Record keeping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780615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IALA1010-R0132</w:t>
            </w:r>
          </w:p>
          <w:p w:rsidR="00780615" w:rsidRPr="00630EE4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O-132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780615" w:rsidRPr="006A6563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80615" w:rsidRPr="003E5D88" w:rsidRDefault="00780615" w:rsidP="00780615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Quality Management for Aids to Navigation Authorities</w:t>
            </w:r>
          </w:p>
        </w:tc>
        <w:tc>
          <w:tcPr>
            <w:tcW w:w="3877" w:type="dxa"/>
            <w:shd w:val="clear" w:color="000000" w:fill="FFFFFF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780615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780615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IALA1010-R0118</w:t>
            </w:r>
          </w:p>
          <w:p w:rsidR="00780615" w:rsidRPr="00630EE4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0615" w:rsidRPr="006A6563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Recording of Aids to Navigation Positions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780615" w:rsidRPr="00CF5CB7" w:rsidTr="00833F1E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Offshore signals, Bridge signals, Traffic signals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780615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IALA1010-R0111</w:t>
            </w:r>
          </w:p>
          <w:p w:rsidR="00780615" w:rsidRPr="00630EE4" w:rsidRDefault="004F0D29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ins w:id="2" w:author="Simon Millyard" w:date="2017-10-16T08:53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(</w:t>
              </w:r>
            </w:ins>
            <w:r w:rsidR="00780615"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E-111</w:t>
            </w:r>
            <w:ins w:id="3" w:author="Simon Millyard" w:date="2017-10-16T08:53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0615" w:rsidRPr="006A6563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  <w:del w:id="4" w:author="Simon Millyard" w:date="2017-10-16T08:53:00Z">
              <w:r w:rsidDel="004F0D29">
                <w:rPr>
                  <w:rFonts w:ascii="Calibri" w:hAnsi="Calibri" w:cs="Calibri"/>
                  <w:b/>
                  <w:bCs/>
                  <w:sz w:val="18"/>
                  <w:szCs w:val="18"/>
                  <w:lang w:val="nl-NL" w:eastAsia="nl-NL"/>
                </w:rPr>
                <w:delText xml:space="preserve"> (?)</w:delText>
              </w:r>
            </w:del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Port Traffic Signals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114708" w:rsidDel="004F0D29" w:rsidRDefault="00780615" w:rsidP="00780615">
            <w:pPr>
              <w:rPr>
                <w:del w:id="5" w:author="Simon Millyard" w:date="2017-10-16T08:53:00Z"/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del w:id="6" w:author="Simon Millyard" w:date="2017-10-16T08:53:00Z">
              <w:r w:rsidDel="004F0D29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 xml:space="preserve">Should this one be normative? </w:delText>
              </w:r>
            </w:del>
          </w:p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del w:id="7" w:author="Simon Millyard" w:date="2017-10-16T08:53:00Z">
              <w:r w:rsidDel="004F0D29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Is this type of marking in port areas within the scope of IALA</w:delText>
              </w:r>
            </w:del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?</w:t>
            </w:r>
            <w:ins w:id="8" w:author="Simon Millyard" w:date="2017-10-16T08:53:00Z">
              <w:r w:rsidR="004F0D29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 xml:space="preserve"> Correct</w:t>
              </w:r>
            </w:ins>
          </w:p>
        </w:tc>
      </w:tr>
      <w:tr w:rsidR="00780615" w:rsidRPr="00CF5CB7" w:rsidTr="00D64E3D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780615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IALA1010-R0113</w:t>
            </w:r>
          </w:p>
          <w:p w:rsidR="00780615" w:rsidRPr="00630EE4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0615" w:rsidRPr="006A6563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Marking of Fixed Bridges and Other Structures over Navigable Waters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780615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780615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IALA1010-R0139</w:t>
            </w:r>
          </w:p>
          <w:p w:rsidR="00780615" w:rsidRPr="00630EE4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0615" w:rsidRPr="006A6563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Marking of Man-Made Offshore Structures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780615" w:rsidRPr="00CF5CB7" w:rsidTr="008A07CE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AIS, AIS AtoN, Virtual AtoN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780615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IALA1010-R0143</w:t>
            </w:r>
          </w:p>
          <w:p w:rsidR="00780615" w:rsidRPr="00630EE4" w:rsidRDefault="00780615" w:rsidP="0078061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30EE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80615" w:rsidRPr="00EA30C6" w:rsidRDefault="00780615" w:rsidP="00780615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Provision of Virtual Aids to Navigation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780615" w:rsidRPr="00CF5CB7" w:rsidRDefault="00780615" w:rsidP="0078061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Does this need updating or revision?</w:t>
            </w:r>
          </w:p>
        </w:tc>
      </w:tr>
    </w:tbl>
    <w:p w:rsidR="005A6101" w:rsidRDefault="005A6101">
      <w:r>
        <w:br w:type="page"/>
      </w:r>
    </w:p>
    <w:tbl>
      <w:tblPr>
        <w:tblW w:w="15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637"/>
        <w:gridCol w:w="1706"/>
        <w:gridCol w:w="1134"/>
        <w:gridCol w:w="3686"/>
        <w:gridCol w:w="3877"/>
      </w:tblGrid>
      <w:tr w:rsidR="00165D99" w:rsidRPr="00CF5CB7" w:rsidTr="0067294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637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165D99" w:rsidRPr="00CF5CB7" w:rsidTr="0067294E">
        <w:trPr>
          <w:trHeight w:val="690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BC6BDD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IALA1020</w:t>
            </w:r>
          </w:p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AtoN Design and Delivery</w:t>
            </w:r>
          </w:p>
        </w:tc>
        <w:tc>
          <w:tcPr>
            <w:tcW w:w="2637" w:type="dxa"/>
            <w:shd w:val="clear" w:color="000000" w:fill="FFCC66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Visual AtoN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IALA1020-R0106</w:t>
            </w:r>
          </w:p>
          <w:p w:rsidR="00165D99" w:rsidRPr="00EA30C6" w:rsidRDefault="00CB278E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ins w:id="9" w:author="Simon Millyard" w:date="2017-10-16T08:05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E-106</w:t>
            </w:r>
            <w:ins w:id="10" w:author="Simon Millyard" w:date="2017-10-16T08:05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5D99" w:rsidRPr="00EA30C6" w:rsidRDefault="00165D99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del w:id="11" w:author="Simon Millyard" w:date="2017-10-16T08:05:00Z">
              <w:r w:rsidRPr="00EA30C6" w:rsidDel="00CB278E">
                <w:rPr>
                  <w:rFonts w:ascii="Calibri" w:hAnsi="Calibri" w:cs="Calibri"/>
                  <w:bCs/>
                  <w:sz w:val="18"/>
                  <w:szCs w:val="18"/>
                  <w:lang w:val="nl-NL" w:eastAsia="nl-NL"/>
                </w:rPr>
                <w:delText>Informative</w:delText>
              </w:r>
            </w:del>
            <w:ins w:id="12" w:author="Simon Millyard" w:date="2017-10-16T08:05:00Z">
              <w:r w:rsidR="00CB278E">
                <w:rPr>
                  <w:rFonts w:ascii="Calibri" w:hAnsi="Calibri" w:cs="Calibri"/>
                  <w:bCs/>
                  <w:sz w:val="18"/>
                  <w:szCs w:val="18"/>
                  <w:lang w:val="nl-NL" w:eastAsia="nl-NL"/>
                </w:rPr>
                <w:t xml:space="preserve"> </w:t>
              </w:r>
              <w:r w:rsidR="00CB278E" w:rsidRPr="000779D0">
                <w:rPr>
                  <w:rFonts w:ascii="Calibri" w:hAnsi="Calibri" w:cs="Calibri"/>
                  <w:b/>
                  <w:bCs/>
                  <w:sz w:val="18"/>
                  <w:szCs w:val="18"/>
                  <w:lang w:val="nl-NL" w:eastAsia="nl-NL"/>
                </w:rPr>
                <w:t>Normative</w:t>
              </w:r>
            </w:ins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The Use of Retroreflecting Material On Aids To Navigation Marks Within The </w:t>
            </w:r>
            <w:r w:rsidRPr="00780615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IALA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Maritime Buoyage System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165D99" w:rsidRPr="00CF5CB7" w:rsidRDefault="00CB278E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ins w:id="13" w:author="Simon Millyard" w:date="2017-10-16T08:03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Correct</w:t>
              </w:r>
            </w:ins>
          </w:p>
        </w:tc>
      </w:tr>
      <w:tr w:rsidR="00165D99" w:rsidRPr="00CF5CB7" w:rsidTr="0067294E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IALA1020-R0108</w:t>
            </w:r>
          </w:p>
          <w:p w:rsidR="00165D99" w:rsidRPr="00EA30C6" w:rsidRDefault="00CB278E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ins w:id="14" w:author="Simon Millyard" w:date="2017-10-16T08:06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E-108</w:t>
            </w:r>
            <w:ins w:id="15" w:author="Simon Millyard" w:date="2017-10-16T08:06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Surface Colours used as Visual Signal on Aids to Navigation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ins w:id="16" w:author="Simon Millyard" w:date="2017-10-16T08:06:00Z">
              <w:r w:rsidR="00CB278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Correct</w:t>
              </w:r>
            </w:ins>
          </w:p>
        </w:tc>
      </w:tr>
      <w:tr w:rsidR="00165D99" w:rsidRPr="00CF5CB7" w:rsidTr="0067294E">
        <w:trPr>
          <w:trHeight w:val="450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IALA1020-R0110</w:t>
            </w:r>
          </w:p>
          <w:p w:rsidR="00165D99" w:rsidRPr="00EA30C6" w:rsidRDefault="00CB278E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ins w:id="17" w:author="Simon Millyard" w:date="2017-10-16T08:06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E-110</w:t>
            </w:r>
            <w:ins w:id="18" w:author="Simon Millyard" w:date="2017-10-16T08:06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Rhythmic Characters of Lights on Aids to Navigation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ins w:id="19" w:author="Simon Millyard" w:date="2017-10-16T08:08:00Z">
              <w:r w:rsidR="00CB278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Correct</w:t>
              </w:r>
            </w:ins>
          </w:p>
        </w:tc>
      </w:tr>
      <w:tr w:rsidR="00165D99" w:rsidRPr="00CF5CB7" w:rsidTr="0067294E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IALA1020-R0112</w:t>
            </w:r>
          </w:p>
          <w:p w:rsidR="00165D99" w:rsidRPr="00EA30C6" w:rsidRDefault="00CB278E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ins w:id="20" w:author="Simon Millyard" w:date="2017-10-16T08:08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E-112</w:t>
            </w:r>
            <w:ins w:id="21" w:author="Simon Millyard" w:date="2017-10-16T08:08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CF5CB7" w:rsidRDefault="004E3725" w:rsidP="004E3725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ins w:id="22" w:author="Simon Millyard" w:date="2017-10-16T08:13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 xml:space="preserve">On </w:t>
              </w:r>
            </w:ins>
            <w:r w:rsidR="00165D99"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Leading Lights </w:t>
            </w:r>
            <w:del w:id="23" w:author="Simon Millyard" w:date="2017-10-16T08:13:00Z">
              <w:r w:rsidR="00165D99" w:rsidRPr="00CF5CB7" w:rsidDel="004E3725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>(*including Leading Line Design Program ver 2.02)</w:delText>
              </w:r>
            </w:del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ins w:id="24" w:author="Simon Millyard" w:date="2017-10-16T08:09:00Z">
              <w:r w:rsidR="00CB278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Correct, to be updated after 2018</w:t>
              </w:r>
            </w:ins>
            <w:ins w:id="25" w:author="Simon Millyard" w:date="2017-10-16T08:14:00Z">
              <w:r w:rsidR="004E3725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. Guideline 1023 to be reviewed to support this</w:t>
              </w:r>
            </w:ins>
          </w:p>
        </w:tc>
      </w:tr>
      <w:tr w:rsidR="00165D99" w:rsidRPr="00CF5CB7" w:rsidTr="0067294E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4E3725" w:rsidRDefault="004E3725" w:rsidP="009614E2">
            <w:pPr>
              <w:jc w:val="center"/>
              <w:rPr>
                <w:ins w:id="26" w:author="Simon Millyard" w:date="2017-10-16T08:15:00Z"/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27" w:author="Simon Millyard" w:date="2017-10-16T08:15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IALA1020-R0200</w:t>
              </w:r>
            </w:ins>
          </w:p>
          <w:p w:rsidR="00165D99" w:rsidRPr="00EA30C6" w:rsidRDefault="004E3725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28" w:author="Simon Millyard" w:date="2017-10-16T08:15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E-200-1</w:t>
            </w:r>
            <w:ins w:id="29" w:author="Simon Millyard" w:date="2017-10-16T08:15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65D99" w:rsidRPr="006A6563" w:rsidRDefault="004E3725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ins w:id="30" w:author="Simon Millyard" w:date="2017-10-16T08:15:00Z">
              <w:r>
                <w:rPr>
                  <w:rFonts w:ascii="Calibri" w:hAnsi="Calibri" w:cs="Calibri"/>
                  <w:b/>
                  <w:bCs/>
                  <w:sz w:val="18"/>
                  <w:szCs w:val="18"/>
                  <w:lang w:val="nl-NL" w:eastAsia="nl-NL"/>
                </w:rPr>
                <w:t>Normative</w:t>
              </w:r>
            </w:ins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3E5D88" w:rsidRDefault="00165D99" w:rsidP="004E3725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Marine Signal Lights </w:t>
            </w:r>
            <w:del w:id="31" w:author="Simon Millyard" w:date="2017-10-16T08:16:00Z">
              <w:r w:rsidRPr="003E5D88" w:rsidDel="004E3725">
                <w:rPr>
                  <w:rFonts w:ascii="Calibri" w:hAnsi="Calibri" w:cs="Calibri"/>
                  <w:sz w:val="18"/>
                  <w:szCs w:val="18"/>
                  <w:lang w:val="en-US" w:eastAsia="nl-NL"/>
                </w:rPr>
                <w:delText xml:space="preserve">Part 1 </w:delText>
              </w:r>
            </w:del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- Colours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165D99" w:rsidRPr="00CF5CB7" w:rsidRDefault="006F7B88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del w:id="32" w:author="Simon Millyard" w:date="2017-10-16T08:16:00Z">
              <w:r w:rsidDel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S</w:delText>
              </w:r>
              <w:r w:rsidR="00165D99" w:rsidRPr="00CF5CB7" w:rsidDel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 xml:space="preserve">hould </w:delText>
              </w:r>
              <w:r w:rsidR="000B2C51" w:rsidDel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 xml:space="preserve">it </w:delText>
              </w:r>
              <w:r w:rsidR="00165D99" w:rsidRPr="00CF5CB7" w:rsidDel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be</w:delText>
              </w:r>
              <w:r w:rsidR="000B2C51" w:rsidDel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 xml:space="preserve"> a</w:delText>
              </w:r>
              <w:r w:rsidR="00165D99" w:rsidRPr="00CF5CB7" w:rsidDel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 xml:space="preserve"> guideline</w:delText>
              </w:r>
              <w:r w:rsidR="00780615" w:rsidDel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?</w:delText>
              </w:r>
            </w:del>
            <w:ins w:id="33" w:author="Simon Millyard" w:date="2017-10-16T08:16:00Z">
              <w:r w:rsidR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 xml:space="preserve"> Correct</w:t>
              </w:r>
            </w:ins>
          </w:p>
        </w:tc>
      </w:tr>
      <w:tr w:rsidR="00165D99" w:rsidRPr="00CF5CB7" w:rsidTr="0067294E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B65049" w:rsidRDefault="00B6504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IALA1020-R0104</w:t>
            </w:r>
          </w:p>
          <w:p w:rsidR="00165D99" w:rsidRPr="00EA30C6" w:rsidRDefault="00165D99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O-104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65D99" w:rsidRPr="006A6563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65D99" w:rsidRPr="003E5D88" w:rsidRDefault="00165D99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Off Station Signals for Major Floating Aids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165D99" w:rsidRPr="00CF5CB7" w:rsidTr="0067294E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637" w:type="dxa"/>
            <w:shd w:val="clear" w:color="000000" w:fill="FFCC66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Range and Performance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B65049" w:rsidRDefault="00B6504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IALA1020-R020</w:t>
            </w:r>
            <w:r w:rsidR="002F3E9A">
              <w:rPr>
                <w:rFonts w:ascii="Calibri" w:hAnsi="Calibri" w:cs="Calibri"/>
                <w:sz w:val="18"/>
                <w:szCs w:val="18"/>
                <w:lang w:val="nl-NL" w:eastAsia="nl-NL"/>
              </w:rPr>
              <w:t>0</w:t>
            </w:r>
          </w:p>
          <w:p w:rsidR="00165D99" w:rsidRPr="00EA30C6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65D99" w:rsidRPr="00B65049" w:rsidRDefault="00B6504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del w:id="34" w:author="Simon Millyard" w:date="2017-10-16T08:30:00Z">
              <w:r w:rsidDel="000779D0">
                <w:rPr>
                  <w:rFonts w:ascii="Calibri" w:hAnsi="Calibri" w:cs="Calibri"/>
                  <w:b/>
                  <w:bCs/>
                  <w:sz w:val="18"/>
                  <w:szCs w:val="18"/>
                  <w:lang w:val="nl-NL" w:eastAsia="nl-NL"/>
                </w:rPr>
                <w:delText>Normative</w:delText>
              </w:r>
            </w:del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65D99" w:rsidRPr="003E5D88" w:rsidRDefault="00165D99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Marine Signal Lights </w:t>
            </w:r>
            <w:del w:id="35" w:author="Simon Millyard" w:date="2017-10-16T09:07:00Z">
              <w:r w:rsidRPr="0067294E" w:rsidDel="0067294E">
                <w:rPr>
                  <w:rFonts w:ascii="Calibri" w:hAnsi="Calibri" w:cs="Calibri"/>
                  <w:sz w:val="18"/>
                  <w:szCs w:val="18"/>
                  <w:lang w:val="en-US" w:eastAsia="nl-NL"/>
                </w:rPr>
                <w:delText>Part 0</w:delText>
              </w:r>
            </w:del>
            <w:r w:rsidRPr="0067294E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- Overview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165D99" w:rsidRPr="007815A6" w:rsidRDefault="0020451B" w:rsidP="0067294E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del w:id="36" w:author="Simon Millyard" w:date="2017-10-16T09:05:00Z">
              <w:r w:rsidDel="0067294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>C</w:delText>
              </w:r>
              <w:r w:rsidR="00165D99" w:rsidRPr="00CB27CC" w:rsidDel="0067294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 xml:space="preserve">hange to </w:delText>
              </w:r>
              <w:r w:rsidR="000B2C51" w:rsidRPr="000B2C51" w:rsidDel="0067294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>N</w:delText>
              </w:r>
              <w:r w:rsidR="00165D99" w:rsidRPr="000B2C51" w:rsidDel="0067294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>ormative</w:delText>
              </w:r>
              <w:r w:rsidR="00165D99" w:rsidRPr="00CB27CC" w:rsidDel="0067294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 xml:space="preserve"> as master for E-200-xx series </w:delText>
              </w:r>
              <w:r w:rsidR="0046509F" w:rsidDel="0067294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>which become G</w:delText>
              </w:r>
              <w:r w:rsidR="00165D99" w:rsidRPr="00CB27CC" w:rsidDel="0067294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>uidelines</w:delText>
              </w:r>
            </w:del>
            <w:ins w:id="37" w:author="Simon Millyard" w:date="2017-10-16T08:27:00Z">
              <w:r w:rsidR="007815A6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en-US" w:eastAsia="nl-NL"/>
                </w:rPr>
                <w:t>TBC</w:t>
              </w:r>
            </w:ins>
            <w:ins w:id="38" w:author="Simon Millyard" w:date="2017-10-16T09:05:00Z">
              <w:r w:rsidR="0067294E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en-US" w:eastAsia="nl-NL"/>
                </w:rPr>
                <w:t xml:space="preserve"> To review the need for this, it may be converted into a guideline/informative recommendation</w:t>
              </w:r>
            </w:ins>
          </w:p>
        </w:tc>
      </w:tr>
      <w:tr w:rsidR="00165D99" w:rsidRPr="00CF5CB7" w:rsidTr="0067294E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4E3725" w:rsidRDefault="004E3725" w:rsidP="009614E2">
            <w:pPr>
              <w:jc w:val="center"/>
              <w:rPr>
                <w:ins w:id="39" w:author="Simon Millyard" w:date="2017-10-16T08:21:00Z"/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40" w:author="Simon Millyard" w:date="2017-10-16T08:21:00Z">
              <w:r w:rsidRPr="007815A6"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IALA1020-R0200-2</w:t>
              </w:r>
            </w:ins>
          </w:p>
          <w:p w:rsidR="00165D99" w:rsidRPr="007815A6" w:rsidRDefault="004E3725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41" w:author="Simon Millyard" w:date="2017-10-16T08:21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7815A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E-200-2</w:t>
            </w:r>
            <w:ins w:id="42" w:author="Simon Millyard" w:date="2017-10-16T08:21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D99" w:rsidRPr="006A6563" w:rsidRDefault="007815A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ins w:id="43" w:author="Simon Millyard" w:date="2017-10-16T08:24:00Z">
              <w:r>
                <w:rPr>
                  <w:rFonts w:ascii="Calibri" w:hAnsi="Calibri" w:cs="Calibri"/>
                  <w:b/>
                  <w:bCs/>
                  <w:sz w:val="18"/>
                  <w:szCs w:val="18"/>
                  <w:lang w:val="nl-NL" w:eastAsia="nl-NL"/>
                </w:rPr>
                <w:t>Normative</w:t>
              </w:r>
            </w:ins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3E5D88" w:rsidRDefault="00165D99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Marine Signal Lights Part 2 - Calculation, Definition and Notation of Luminous Range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165D99" w:rsidRPr="00CF5CB7" w:rsidRDefault="0046509F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Becomes a G</w:t>
            </w:r>
            <w:r w:rsidR="00165D99"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uideline</w:t>
            </w:r>
            <w:ins w:id="44" w:author="Simon Millyard" w:date="2017-10-16T08:22:00Z">
              <w:r w:rsidR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 xml:space="preserve"> Revised recommendation to go to Council 65. Correct</w:t>
              </w:r>
            </w:ins>
          </w:p>
        </w:tc>
      </w:tr>
      <w:tr w:rsidR="00165D99" w:rsidRPr="00CF5CB7" w:rsidTr="0067294E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4E3725" w:rsidRDefault="004E3725" w:rsidP="009614E2">
            <w:pPr>
              <w:jc w:val="center"/>
              <w:rPr>
                <w:ins w:id="45" w:author="Simon Millyard" w:date="2017-10-16T08:24:00Z"/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46" w:author="Simon Millyard" w:date="2017-10-16T08:23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IALA1020-R02</w:t>
              </w:r>
            </w:ins>
            <w:ins w:id="47" w:author="Simon Millyard" w:date="2017-10-16T08:24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00-3</w:t>
              </w:r>
            </w:ins>
          </w:p>
          <w:p w:rsidR="00165D99" w:rsidRPr="007815A6" w:rsidRDefault="004E3725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48" w:author="Simon Millyard" w:date="2017-10-16T08:24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7815A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E-200-3</w:t>
            </w:r>
            <w:ins w:id="49" w:author="Simon Millyard" w:date="2017-10-16T08:24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D99" w:rsidRPr="007815A6" w:rsidRDefault="007815A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ins w:id="50" w:author="Simon Millyard" w:date="2017-10-16T08:24:00Z">
              <w:r w:rsidRPr="007815A6">
                <w:rPr>
                  <w:rFonts w:ascii="Calibri" w:hAnsi="Calibri" w:cs="Calibri"/>
                  <w:b/>
                  <w:bCs/>
                  <w:sz w:val="18"/>
                  <w:szCs w:val="18"/>
                  <w:lang w:val="nl-NL" w:eastAsia="nl-NL"/>
                </w:rPr>
                <w:t>Normative</w:t>
              </w:r>
            </w:ins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3E5D88" w:rsidRDefault="007815A6" w:rsidP="007815A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ins w:id="51" w:author="Simon Millyard" w:date="2017-10-16T08:24:00Z">
              <w:r>
                <w:rPr>
                  <w:rFonts w:ascii="Calibri" w:hAnsi="Calibri" w:cs="Calibri"/>
                  <w:sz w:val="18"/>
                  <w:szCs w:val="18"/>
                  <w:lang w:val="en-US" w:eastAsia="nl-NL"/>
                </w:rPr>
                <w:t xml:space="preserve">On definitions of Marine Signal Lights Performance </w:t>
              </w:r>
            </w:ins>
            <w:del w:id="52" w:author="Simon Millyard" w:date="2017-10-16T08:24:00Z">
              <w:r w:rsidR="00165D99" w:rsidRPr="003E5D88" w:rsidDel="007815A6">
                <w:rPr>
                  <w:rFonts w:ascii="Calibri" w:hAnsi="Calibri" w:cs="Calibri"/>
                  <w:sz w:val="18"/>
                  <w:szCs w:val="18"/>
                  <w:lang w:val="en-US" w:eastAsia="nl-NL"/>
                </w:rPr>
                <w:delText>Marine Signal Lights Part 3 - Measurement</w:delText>
              </w:r>
            </w:del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165D99" w:rsidRPr="00CF5CB7" w:rsidRDefault="0046509F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Becomes a G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uideline</w:t>
            </w:r>
            <w:ins w:id="53" w:author="Simon Millyard" w:date="2017-10-16T08:23:00Z">
              <w:r w:rsidR="004E3725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 xml:space="preserve"> Recommendation to be revised at ENG8. Correct</w:t>
              </w:r>
            </w:ins>
          </w:p>
        </w:tc>
      </w:tr>
      <w:tr w:rsidR="00165D99" w:rsidRPr="00CF5CB7" w:rsidTr="0067294E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7815A6" w:rsidRPr="007815A6" w:rsidRDefault="007815A6" w:rsidP="009614E2">
            <w:pPr>
              <w:jc w:val="center"/>
              <w:rPr>
                <w:ins w:id="54" w:author="Simon Millyard" w:date="2017-10-16T08:26:00Z"/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55" w:author="Simon Millyard" w:date="2017-10-16T08:26:00Z">
              <w:r w:rsidRPr="007815A6"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IALA1020-R0200-4</w:t>
              </w:r>
            </w:ins>
          </w:p>
          <w:p w:rsidR="00165D99" w:rsidRPr="007815A6" w:rsidRDefault="007815A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56" w:author="Simon Millyard" w:date="2017-10-16T08:26:00Z">
              <w:r w:rsidRPr="007815A6"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7815A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E-200-4</w:t>
            </w:r>
            <w:ins w:id="57" w:author="Simon Millyard" w:date="2017-10-16T08:26:00Z">
              <w:r w:rsidRPr="007815A6"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65D99" w:rsidRPr="007815A6" w:rsidRDefault="007815A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ins w:id="58" w:author="Simon Millyard" w:date="2017-10-16T08:26:00Z">
              <w:r>
                <w:rPr>
                  <w:rFonts w:ascii="Calibri" w:hAnsi="Calibri" w:cs="Calibri"/>
                  <w:b/>
                  <w:bCs/>
                  <w:sz w:val="18"/>
                  <w:szCs w:val="18"/>
                  <w:lang w:val="nl-NL" w:eastAsia="nl-NL"/>
                </w:rPr>
                <w:t>Normative</w:t>
              </w:r>
            </w:ins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3E5D88" w:rsidRDefault="00165D99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Marine Signal Lights</w:t>
            </w:r>
            <w:del w:id="59" w:author="Simon Millyard" w:date="2017-10-16T08:29:00Z">
              <w:r w:rsidRPr="003E5D88" w:rsidDel="000779D0">
                <w:rPr>
                  <w:rFonts w:ascii="Calibri" w:hAnsi="Calibri" w:cs="Calibri"/>
                  <w:sz w:val="18"/>
                  <w:szCs w:val="18"/>
                  <w:lang w:val="en-US" w:eastAsia="nl-NL"/>
                </w:rPr>
                <w:delText xml:space="preserve"> Part 4</w:delText>
              </w:r>
            </w:del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- Determination and Calculation of Effective Intensity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165D99" w:rsidRPr="00CF5CB7" w:rsidRDefault="0046509F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del w:id="60" w:author="Simon Millyard" w:date="2017-10-16T08:25:00Z">
              <w:r w:rsidDel="007815A6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Becomes a G</w:delText>
              </w:r>
              <w:r w:rsidRPr="00CF5CB7" w:rsidDel="007815A6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uideline</w:delText>
              </w:r>
            </w:del>
            <w:ins w:id="61" w:author="Simon Millyard" w:date="2017-10-16T08:26:00Z">
              <w:r w:rsidR="007815A6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 xml:space="preserve"> </w:t>
              </w:r>
            </w:ins>
            <w:ins w:id="62" w:author="Simon Millyard" w:date="2017-10-16T08:25:00Z">
              <w:r w:rsidR="007815A6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Revised recommendation to go to Council 65. Correct</w:t>
              </w:r>
            </w:ins>
          </w:p>
        </w:tc>
      </w:tr>
      <w:tr w:rsidR="00165D99" w:rsidRPr="00CF5CB7" w:rsidTr="0067294E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165D99" w:rsidRPr="007815A6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7815A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E-200-5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5D99" w:rsidRPr="00EA30C6" w:rsidRDefault="00165D99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65D99" w:rsidRPr="003E5D88" w:rsidRDefault="00165D99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Marine Signal Lights Part 5 - Estimation of the Performance of Optical Apparatus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165D99" w:rsidRPr="00CF5CB7" w:rsidRDefault="0046509F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Becomes a G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uideline</w:t>
            </w:r>
            <w:ins w:id="63" w:author="Simon Millyard" w:date="2017-10-16T08:26:00Z">
              <w:r w:rsidR="007815A6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 xml:space="preserve"> Correct</w:t>
              </w:r>
            </w:ins>
            <w:ins w:id="64" w:author="Simon Millyard" w:date="2017-10-16T08:30:00Z">
              <w:r w:rsidR="000779D0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 xml:space="preserve"> To be reviewed after 2018</w:t>
              </w:r>
            </w:ins>
            <w:ins w:id="65" w:author="Simon Millyard" w:date="2017-10-16T09:02:00Z">
              <w:r w:rsidR="00833F1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 xml:space="preserve"> and converted to a guideline in </w:t>
              </w:r>
            </w:ins>
            <w:ins w:id="66" w:author="Simon Millyard" w:date="2017-10-16T09:03:00Z">
              <w:r w:rsidR="00833F1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due course</w:t>
              </w:r>
            </w:ins>
          </w:p>
        </w:tc>
      </w:tr>
      <w:tr w:rsidR="00382DC0" w:rsidRPr="00CF5CB7" w:rsidTr="00382DC0">
        <w:trPr>
          <w:trHeight w:val="422"/>
        </w:trPr>
        <w:tc>
          <w:tcPr>
            <w:tcW w:w="2320" w:type="dxa"/>
            <w:vMerge w:val="restart"/>
            <w:shd w:val="clear" w:color="auto" w:fill="auto"/>
            <w:vAlign w:val="center"/>
            <w:hideMark/>
          </w:tcPr>
          <w:p w:rsidR="00382DC0" w:rsidRPr="00CF5CB7" w:rsidRDefault="00382DC0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637" w:type="dxa"/>
            <w:vMerge w:val="restart"/>
            <w:shd w:val="clear" w:color="000000" w:fill="FFCC66"/>
            <w:vAlign w:val="center"/>
            <w:hideMark/>
          </w:tcPr>
          <w:p w:rsidR="00382DC0" w:rsidRPr="00CF5CB7" w:rsidRDefault="00382DC0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Design, Implementation &amp; Maintenance</w:t>
            </w:r>
          </w:p>
        </w:tc>
        <w:tc>
          <w:tcPr>
            <w:tcW w:w="1706" w:type="dxa"/>
            <w:vMerge w:val="restart"/>
            <w:shd w:val="clear" w:color="auto" w:fill="E5B8B7" w:themeFill="accent2" w:themeFillTint="66"/>
            <w:vAlign w:val="center"/>
            <w:hideMark/>
          </w:tcPr>
          <w:p w:rsidR="00382DC0" w:rsidRDefault="00382DC0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IALA1020-R0126</w:t>
            </w:r>
          </w:p>
          <w:p w:rsidR="00382DC0" w:rsidRPr="00EA30C6" w:rsidRDefault="00382DC0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A-126</w:t>
            </w:r>
          </w:p>
        </w:tc>
        <w:tc>
          <w:tcPr>
            <w:tcW w:w="1134" w:type="dxa"/>
            <w:vMerge w:val="restart"/>
            <w:shd w:val="clear" w:color="auto" w:fill="E5B8B7" w:themeFill="accent2" w:themeFillTint="66"/>
            <w:vAlign w:val="center"/>
            <w:hideMark/>
          </w:tcPr>
          <w:p w:rsidR="00382DC0" w:rsidRPr="00EA30C6" w:rsidRDefault="00382DC0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382DC0" w:rsidRPr="003E5D88" w:rsidRDefault="00382DC0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Use of the AIS </w:t>
            </w:r>
            <w:r w:rsidRPr="00267E11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Aid to Navigation</w:t>
            </w: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</w:t>
            </w: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in Marine Aids to Navigation Service</w:t>
            </w:r>
          </w:p>
        </w:tc>
        <w:tc>
          <w:tcPr>
            <w:tcW w:w="3877" w:type="dxa"/>
            <w:vMerge w:val="restart"/>
            <w:shd w:val="clear" w:color="auto" w:fill="F2DBDB" w:themeFill="accent2" w:themeFillTint="33"/>
            <w:vAlign w:val="center"/>
            <w:hideMark/>
          </w:tcPr>
          <w:p w:rsidR="00382DC0" w:rsidRPr="001740A4" w:rsidRDefault="00382DC0" w:rsidP="00D30D2C">
            <w:pPr>
              <w:pStyle w:val="Paragraphedeliste"/>
              <w:numPr>
                <w:ilvl w:val="0"/>
                <w:numId w:val="47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1740A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Change title to make clear that it is AIS AtoN</w:t>
            </w:r>
          </w:p>
          <w:p w:rsidR="00382DC0" w:rsidRPr="001740A4" w:rsidRDefault="00382DC0" w:rsidP="00D30D2C">
            <w:pPr>
              <w:pStyle w:val="Paragraphedeliste"/>
              <w:numPr>
                <w:ilvl w:val="0"/>
                <w:numId w:val="47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1740A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Consider to split into Recommendation and Guideline</w:t>
            </w:r>
          </w:p>
          <w:p w:rsidR="00382DC0" w:rsidRPr="007D52C3" w:rsidRDefault="00382DC0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7D52C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Make sure it is compatible with the new VDES documents below</w:t>
            </w:r>
          </w:p>
        </w:tc>
      </w:tr>
      <w:tr w:rsidR="00382DC0" w:rsidRPr="00CF5CB7" w:rsidTr="0067294E">
        <w:trPr>
          <w:trHeight w:val="422"/>
        </w:trPr>
        <w:tc>
          <w:tcPr>
            <w:tcW w:w="2320" w:type="dxa"/>
            <w:vMerge/>
            <w:shd w:val="clear" w:color="auto" w:fill="auto"/>
            <w:vAlign w:val="center"/>
          </w:tcPr>
          <w:p w:rsidR="00382DC0" w:rsidRPr="00CF5CB7" w:rsidRDefault="00382DC0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2637" w:type="dxa"/>
            <w:vMerge/>
            <w:shd w:val="clear" w:color="000000" w:fill="FFCC66"/>
            <w:vAlign w:val="center"/>
          </w:tcPr>
          <w:p w:rsidR="00382DC0" w:rsidRPr="00CF5CB7" w:rsidRDefault="00382DC0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706" w:type="dxa"/>
            <w:vMerge/>
            <w:shd w:val="clear" w:color="auto" w:fill="E5B8B7" w:themeFill="accent2" w:themeFillTint="66"/>
            <w:vAlign w:val="center"/>
          </w:tcPr>
          <w:p w:rsidR="00382DC0" w:rsidRDefault="00382DC0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vMerge/>
            <w:shd w:val="clear" w:color="auto" w:fill="E5B8B7" w:themeFill="accent2" w:themeFillTint="66"/>
            <w:vAlign w:val="center"/>
          </w:tcPr>
          <w:p w:rsidR="00382DC0" w:rsidRPr="00EA30C6" w:rsidRDefault="00382DC0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382DC0" w:rsidRPr="003E5D88" w:rsidRDefault="00382DC0" w:rsidP="00EB01D6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ins w:id="67" w:author="Marie-Helene" w:date="2017-10-17T09:51:00Z">
              <w:r w:rsidRPr="00DC309F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 </w:t>
              </w:r>
              <w:r w:rsidRPr="004F0D29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 xml:space="preserve">New </w:t>
              </w:r>
              <w:proofErr w:type="spellStart"/>
              <w:r w:rsidRPr="004F0D29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>recommenda</w:t>
              </w:r>
              <w:r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>tion</w:t>
              </w:r>
              <w:proofErr w:type="spellEnd"/>
              <w:r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>needed</w:t>
              </w:r>
              <w:proofErr w:type="spellEnd"/>
              <w:r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 xml:space="preserve"> on </w:t>
              </w:r>
              <w:proofErr w:type="spellStart"/>
              <w:r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>the</w:t>
              </w:r>
              <w:proofErr w:type="spellEnd"/>
              <w:r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 xml:space="preserve"> </w:t>
              </w:r>
              <w:proofErr w:type="spellStart"/>
              <w:r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>responsible</w:t>
              </w:r>
              <w:proofErr w:type="spellEnd"/>
              <w:r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 xml:space="preserve"> D</w:t>
              </w:r>
              <w:r w:rsidRPr="004F0D29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 xml:space="preserve">esign &amp; Maintenance of </w:t>
              </w:r>
              <w:proofErr w:type="spellStart"/>
              <w:proofErr w:type="gramStart"/>
              <w:r w:rsidRPr="004F0D29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>AtoN</w:t>
              </w:r>
              <w:proofErr w:type="spellEnd"/>
              <w:r w:rsidRPr="004F0D29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 xml:space="preserve"> ?</w:t>
              </w:r>
            </w:ins>
            <w:proofErr w:type="gramEnd"/>
          </w:p>
        </w:tc>
        <w:tc>
          <w:tcPr>
            <w:tcW w:w="3877" w:type="dxa"/>
            <w:vMerge/>
            <w:shd w:val="clear" w:color="auto" w:fill="F2DBDB" w:themeFill="accent2" w:themeFillTint="33"/>
            <w:vAlign w:val="center"/>
          </w:tcPr>
          <w:p w:rsidR="00382DC0" w:rsidRPr="001740A4" w:rsidRDefault="00382DC0" w:rsidP="00D30D2C">
            <w:pPr>
              <w:pStyle w:val="Paragraphedeliste"/>
              <w:numPr>
                <w:ilvl w:val="0"/>
                <w:numId w:val="47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165D99" w:rsidRPr="00CF5CB7" w:rsidTr="0067294E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637" w:type="dxa"/>
            <w:shd w:val="clear" w:color="000000" w:fill="FFCC66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Power systems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165D99" w:rsidRPr="00EA30C6" w:rsidRDefault="00165D9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5D99" w:rsidRPr="00EA30C6" w:rsidRDefault="00165D99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165D99" w:rsidRPr="004F0D29" w:rsidRDefault="00165D99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del w:id="68" w:author="Marie-Helene" w:date="2017-10-17T09:50:00Z">
              <w:r w:rsidRPr="00DC309F" w:rsidDel="00382DC0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 </w:delText>
              </w:r>
            </w:del>
            <w:ins w:id="69" w:author="Simon Millyard" w:date="2017-10-16T08:51:00Z">
              <w:del w:id="70" w:author="Marie-Helene" w:date="2017-10-17T09:50:00Z">
                <w:r w:rsidR="004F0D29" w:rsidRPr="004F0D29" w:rsidDel="00382DC0">
                  <w:rPr>
                    <w:rFonts w:ascii="Calibri" w:hAnsi="Calibri" w:cs="Calibri"/>
                    <w:b/>
                    <w:color w:val="000000"/>
                    <w:sz w:val="18"/>
                    <w:szCs w:val="18"/>
                    <w:lang w:val="nl-NL" w:eastAsia="nl-NL"/>
                  </w:rPr>
                  <w:delText>New recommenda</w:delText>
                </w:r>
                <w:r w:rsidR="004F0D29" w:rsidDel="00382DC0">
                  <w:rPr>
                    <w:rFonts w:ascii="Calibri" w:hAnsi="Calibri" w:cs="Calibri"/>
                    <w:b/>
                    <w:color w:val="000000"/>
                    <w:sz w:val="18"/>
                    <w:szCs w:val="18"/>
                    <w:lang w:val="nl-NL" w:eastAsia="nl-NL"/>
                  </w:rPr>
                  <w:delText>tion needed on the responsible D</w:delText>
                </w:r>
                <w:r w:rsidR="004F0D29" w:rsidRPr="004F0D29" w:rsidDel="00382DC0">
                  <w:rPr>
                    <w:rFonts w:ascii="Calibri" w:hAnsi="Calibri" w:cs="Calibri"/>
                    <w:b/>
                    <w:color w:val="000000"/>
                    <w:sz w:val="18"/>
                    <w:szCs w:val="18"/>
                    <w:lang w:val="nl-NL" w:eastAsia="nl-NL"/>
                  </w:rPr>
                  <w:delText>esign &amp; Maintenance of AtoN ?</w:delText>
                </w:r>
              </w:del>
            </w:ins>
          </w:p>
        </w:tc>
      </w:tr>
      <w:tr w:rsidR="00165D99" w:rsidRPr="00CF5CB7" w:rsidTr="0067294E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637" w:type="dxa"/>
            <w:shd w:val="clear" w:color="000000" w:fill="FFCC66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Floating AtoN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CB27CC" w:rsidRDefault="00CB27CC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IALA1020-R0107</w:t>
            </w:r>
          </w:p>
          <w:p w:rsidR="00165D99" w:rsidRPr="00EA30C6" w:rsidRDefault="0071120E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71" w:author="Simon Millyard" w:date="2017-10-16T08:35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E-107</w:t>
            </w:r>
            <w:ins w:id="72" w:author="Simon Millyard" w:date="2017-10-16T08:35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5D99" w:rsidRPr="00EA30C6" w:rsidRDefault="00165D99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Moorings for Floating Aids to Navigation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165D99" w:rsidRPr="00DC309F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DC309F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ins w:id="73" w:author="Simon Millyard" w:date="2017-10-16T08:33:00Z">
              <w:r w:rsidR="000779D0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Correct</w:t>
              </w:r>
            </w:ins>
          </w:p>
        </w:tc>
      </w:tr>
      <w:tr w:rsidR="00165D99" w:rsidRPr="00CF5CB7" w:rsidTr="0067294E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lastRenderedPageBreak/>
              <w:t> </w:t>
            </w:r>
          </w:p>
        </w:tc>
        <w:tc>
          <w:tcPr>
            <w:tcW w:w="2637" w:type="dxa"/>
            <w:shd w:val="clear" w:color="000000" w:fill="FFCC66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Environment, Sustainability &amp; Legacy</w:t>
            </w:r>
          </w:p>
        </w:tc>
        <w:tc>
          <w:tcPr>
            <w:tcW w:w="1706" w:type="dxa"/>
            <w:shd w:val="clear" w:color="auto" w:fill="E5B8B7" w:themeFill="accent2" w:themeFillTint="66"/>
            <w:vAlign w:val="center"/>
            <w:hideMark/>
          </w:tcPr>
          <w:p w:rsidR="00CB27CC" w:rsidRDefault="00CB27CC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IALA1020-R100</w:t>
            </w:r>
            <w:ins w:id="74" w:author="Simon Millyard" w:date="2017-10-16T08:40:00Z">
              <w:r w:rsidR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4</w:t>
              </w:r>
            </w:ins>
            <w:del w:id="75" w:author="Simon Millyard" w:date="2017-10-16T08:40:00Z">
              <w:r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1</w:delText>
              </w:r>
            </w:del>
          </w:p>
          <w:p w:rsidR="00165D99" w:rsidRPr="00652120" w:rsidRDefault="00814164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NEW</w:t>
            </w:r>
            <w:ins w:id="76" w:author="Simon Millyard" w:date="2017-10-16T08:40:00Z">
              <w:r w:rsidR="0071120E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 xml:space="preserve"> 2017</w:t>
              </w:r>
            </w:ins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165D99" w:rsidRPr="00EA30C6" w:rsidRDefault="00165D99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 Informative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C25F70" w:rsidRDefault="00165D99" w:rsidP="0071120E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  <w:del w:id="77" w:author="Simon Millyard" w:date="2017-10-16T08:40:00Z">
              <w:r w:rsidR="00615CA4" w:rsidRPr="0071120E" w:rsidDel="0071120E">
                <w:rPr>
                  <w:rFonts w:ascii="Calibri" w:hAnsi="Calibri" w:cs="Calibri"/>
                  <w:b/>
                  <w:color w:val="000000"/>
                  <w:sz w:val="18"/>
                  <w:szCs w:val="18"/>
                  <w:shd w:val="clear" w:color="auto" w:fill="EAF1DD" w:themeFill="accent3" w:themeFillTint="33"/>
                  <w:lang w:val="nl-NL" w:eastAsia="nl-NL"/>
                </w:rPr>
                <w:delText xml:space="preserve">New </w:delText>
              </w:r>
              <w:r w:rsidRPr="0071120E" w:rsidDel="0071120E">
                <w:rPr>
                  <w:rFonts w:ascii="Calibri" w:hAnsi="Calibri" w:cs="Calibri"/>
                  <w:b/>
                  <w:color w:val="000000"/>
                  <w:sz w:val="18"/>
                  <w:szCs w:val="18"/>
                  <w:shd w:val="clear" w:color="auto" w:fill="EAF1DD" w:themeFill="accent3" w:themeFillTint="33"/>
                  <w:lang w:val="nl-NL" w:eastAsia="nl-NL"/>
                </w:rPr>
                <w:delText>Recommendation</w:delText>
              </w:r>
              <w:r w:rsidRPr="0071120E" w:rsidDel="0071120E">
                <w:rPr>
                  <w:rFonts w:ascii="Calibri" w:hAnsi="Calibri" w:cs="Calibri"/>
                  <w:color w:val="000000"/>
                  <w:sz w:val="18"/>
                  <w:szCs w:val="18"/>
                  <w:shd w:val="clear" w:color="auto" w:fill="EAF1DD" w:themeFill="accent3" w:themeFillTint="33"/>
                  <w:lang w:val="nl-NL" w:eastAsia="nl-NL"/>
                </w:rPr>
                <w:delText xml:space="preserve"> to </w:delText>
              </w:r>
              <w:r w:rsidR="008A07CE" w:rsidRPr="0071120E" w:rsidDel="0071120E">
                <w:rPr>
                  <w:rFonts w:ascii="Calibri" w:hAnsi="Calibri" w:cs="Calibri"/>
                  <w:color w:val="000000"/>
                  <w:sz w:val="18"/>
                  <w:szCs w:val="18"/>
                  <w:shd w:val="clear" w:color="auto" w:fill="EAF1DD" w:themeFill="accent3" w:themeFillTint="33"/>
                  <w:lang w:val="nl-NL" w:eastAsia="nl-NL"/>
                </w:rPr>
                <w:delText>become the parent of</w:delText>
              </w:r>
              <w:r w:rsidRPr="0071120E" w:rsidDel="0071120E">
                <w:rPr>
                  <w:rFonts w:ascii="Calibri" w:hAnsi="Calibri" w:cs="Calibri"/>
                  <w:color w:val="000000"/>
                  <w:sz w:val="18"/>
                  <w:szCs w:val="18"/>
                  <w:shd w:val="clear" w:color="auto" w:fill="EAF1DD" w:themeFill="accent3" w:themeFillTint="33"/>
                  <w:lang w:val="nl-NL" w:eastAsia="nl-NL"/>
                </w:rPr>
                <w:delText xml:space="preserve"> </w:delText>
              </w:r>
              <w:r w:rsidR="00114708" w:rsidRPr="0071120E" w:rsidDel="0071120E">
                <w:rPr>
                  <w:rFonts w:ascii="Calibri" w:hAnsi="Calibri" w:cs="Calibri"/>
                  <w:color w:val="000000"/>
                  <w:sz w:val="18"/>
                  <w:szCs w:val="18"/>
                  <w:shd w:val="clear" w:color="auto" w:fill="EAF1DD" w:themeFill="accent3" w:themeFillTint="33"/>
                  <w:lang w:val="nl-NL" w:eastAsia="nl-NL"/>
                </w:rPr>
                <w:delText xml:space="preserve">environment protection </w:delText>
              </w:r>
              <w:r w:rsidRPr="0071120E" w:rsidDel="0071120E">
                <w:rPr>
                  <w:rFonts w:ascii="Calibri" w:hAnsi="Calibri" w:cs="Calibri"/>
                  <w:color w:val="000000"/>
                  <w:sz w:val="18"/>
                  <w:szCs w:val="18"/>
                  <w:shd w:val="clear" w:color="auto" w:fill="EAF1DD" w:themeFill="accent3" w:themeFillTint="33"/>
                  <w:lang w:val="nl-NL" w:eastAsia="nl-NL"/>
                </w:rPr>
                <w:delText>Guidelines on mercury, batteries, paints,</w:delText>
              </w:r>
              <w:r w:rsidR="00615CA4" w:rsidRPr="0071120E" w:rsidDel="0071120E">
                <w:rPr>
                  <w:rFonts w:ascii="Calibri" w:hAnsi="Calibri" w:cs="Calibri"/>
                  <w:color w:val="000000"/>
                  <w:sz w:val="18"/>
                  <w:szCs w:val="18"/>
                  <w:shd w:val="clear" w:color="auto" w:fill="EAF1DD" w:themeFill="accent3" w:themeFillTint="33"/>
                  <w:lang w:val="nl-NL" w:eastAsia="nl-NL"/>
                </w:rPr>
                <w:delText xml:space="preserve"> etc.</w:delText>
              </w:r>
            </w:del>
            <w:ins w:id="78" w:author="Simon Millyard" w:date="2017-10-16T08:40:00Z">
              <w:r w:rsidR="0071120E" w:rsidRPr="0071120E">
                <w:rPr>
                  <w:rFonts w:ascii="Calibri" w:hAnsi="Calibri" w:cs="Calibri"/>
                  <w:b/>
                  <w:color w:val="000000"/>
                  <w:sz w:val="18"/>
                  <w:szCs w:val="18"/>
                  <w:shd w:val="clear" w:color="auto" w:fill="EAF1DD" w:themeFill="accent3" w:themeFillTint="33"/>
                  <w:lang w:val="nl-NL" w:eastAsia="nl-NL"/>
                </w:rPr>
                <w:t>Environmental Management in the provision on Marine Aids to Navigation</w:t>
              </w:r>
            </w:ins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165D99" w:rsidRPr="008903D2" w:rsidDel="0071120E" w:rsidRDefault="00DC309F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del w:id="79" w:author="Simon Millyard" w:date="2017-10-16T08:40:00Z"/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del w:id="80" w:author="Simon Millyard" w:date="2017-10-16T08:40:00Z">
              <w:r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 xml:space="preserve">Capture existing </w:delText>
              </w:r>
              <w:r w:rsidR="00114708"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 xml:space="preserve">documents </w:delText>
              </w:r>
              <w:r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and/or add new Guidelines</w:delText>
              </w:r>
              <w:r w:rsidR="00267E11"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.</w:delText>
              </w:r>
            </w:del>
          </w:p>
          <w:p w:rsidR="00267E11" w:rsidRDefault="00267E11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ins w:id="81" w:author="Simon Millyard" w:date="2017-10-16T08:40:00Z"/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del w:id="82" w:author="Simon Millyard" w:date="2017-10-16T08:40:00Z">
              <w:r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Include safety of personnel too?</w:delText>
              </w:r>
            </w:del>
          </w:p>
          <w:p w:rsidR="0071120E" w:rsidRPr="0071120E" w:rsidRDefault="0071120E" w:rsidP="0071120E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ins w:id="83" w:author="Simon Millyard" w:date="2017-10-16T08:41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Correct, approved at Council 64</w:t>
              </w:r>
            </w:ins>
          </w:p>
        </w:tc>
      </w:tr>
      <w:tr w:rsidR="00165D99" w:rsidRPr="00CF5CB7" w:rsidTr="0067294E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637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706" w:type="dxa"/>
            <w:shd w:val="clear" w:color="auto" w:fill="E5B8B7" w:themeFill="accent2" w:themeFillTint="66"/>
            <w:vAlign w:val="center"/>
            <w:hideMark/>
          </w:tcPr>
          <w:p w:rsidR="00CB27CC" w:rsidRDefault="00CB27CC" w:rsidP="009614E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IALA1020-R100</w:t>
            </w:r>
            <w:ins w:id="84" w:author="Simon Millyard" w:date="2017-10-16T08:38:00Z">
              <w:r w:rsidR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5</w:t>
              </w:r>
            </w:ins>
            <w:del w:id="85" w:author="Simon Millyard" w:date="2017-10-16T08:38:00Z">
              <w:r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2</w:delText>
              </w:r>
            </w:del>
          </w:p>
          <w:p w:rsidR="00165D99" w:rsidRPr="00652120" w:rsidRDefault="00814164" w:rsidP="009614E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751253">
              <w:rPr>
                <w:rFonts w:ascii="Calibri" w:hAnsi="Calibri" w:cs="Calibri"/>
                <w:b/>
                <w:color w:val="000000"/>
                <w:sz w:val="18"/>
                <w:szCs w:val="18"/>
                <w:highlight w:val="yellow"/>
                <w:lang w:val="nl-NL" w:eastAsia="nl-NL"/>
              </w:rPr>
              <w:t>NEW</w:t>
            </w:r>
            <w:r w:rsidR="008903D2" w:rsidRPr="00751253">
              <w:rPr>
                <w:rFonts w:ascii="Calibri" w:hAnsi="Calibri" w:cs="Calibri"/>
                <w:b/>
                <w:color w:val="000000"/>
                <w:sz w:val="18"/>
                <w:szCs w:val="18"/>
                <w:highlight w:val="yellow"/>
                <w:lang w:val="nl-NL" w:eastAsia="nl-NL"/>
              </w:rPr>
              <w:t xml:space="preserve"> 2017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165D99" w:rsidRPr="00EA30C6" w:rsidRDefault="00165D99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 Informative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456756" w:rsidRDefault="00165D99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del w:id="86" w:author="Simon Millyard" w:date="2017-10-16T08:38:00Z">
              <w:r w:rsidRPr="00456756" w:rsidDel="0071120E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delText>Protection of</w:delText>
              </w:r>
            </w:del>
            <w:ins w:id="87" w:author="Simon Millyard" w:date="2017-10-16T08:38:00Z">
              <w:r w:rsidR="0071120E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>Conserving</w:t>
              </w:r>
            </w:ins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 xml:space="preserve"> the built heritage of </w:t>
            </w:r>
            <w:r w:rsidR="006F7B88"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lighthouses and other aids to navigation</w:t>
            </w: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 </w:t>
            </w:r>
          </w:p>
          <w:p w:rsidR="00040DE8" w:rsidRDefault="006F7B88" w:rsidP="00D30D2C">
            <w:pPr>
              <w:pStyle w:val="Paragraphedeliste"/>
              <w:numPr>
                <w:ilvl w:val="0"/>
                <w:numId w:val="40"/>
              </w:numPr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A</w:t>
            </w:r>
            <w:r w:rsidR="00040DE8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n informative Recommendation to recognise the need to preserve AtoN heritage and to assist membe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rs having heritage obligations</w:t>
            </w:r>
          </w:p>
          <w:p w:rsidR="008903D2" w:rsidRDefault="008903D2" w:rsidP="00D30D2C">
            <w:pPr>
              <w:pStyle w:val="Paragraphedeliste"/>
              <w:numPr>
                <w:ilvl w:val="0"/>
                <w:numId w:val="40"/>
              </w:numPr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Important for 2018 Conference</w:t>
            </w:r>
          </w:p>
          <w:p w:rsidR="00114708" w:rsidRPr="00114708" w:rsidRDefault="00114708" w:rsidP="0011470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8903D2" w:rsidRPr="0071120E" w:rsidDel="0071120E" w:rsidRDefault="008903D2" w:rsidP="0071120E">
            <w:pPr>
              <w:rPr>
                <w:del w:id="88" w:author="Simon Millyard" w:date="2017-10-16T08:38:00Z"/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del w:id="89" w:author="Simon Millyard" w:date="2017-10-16T08:38:00Z">
              <w:r w:rsidRPr="0071120E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Recognises need</w:delText>
              </w:r>
            </w:del>
          </w:p>
          <w:p w:rsidR="00165D99" w:rsidRDefault="008903D2" w:rsidP="0071120E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ins w:id="90" w:author="Simon Millyard" w:date="2017-10-16T08:39:00Z"/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del w:id="91" w:author="Simon Millyard" w:date="2017-10-16T08:38:00Z">
              <w:r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R</w:delText>
              </w:r>
              <w:r w:rsidR="006F7B88"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efer to the Manual in the Recommendation</w:delText>
              </w:r>
              <w:r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 xml:space="preserve">, rather than </w:delText>
              </w:r>
              <w:r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create</w:delText>
              </w:r>
              <w:r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 xml:space="preserve"> Guidelines</w:delText>
              </w:r>
              <w:r w:rsidR="00780615" w:rsidRPr="008903D2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delText>.</w:delText>
              </w:r>
            </w:del>
            <w:r w:rsidR="00780615" w:rsidRPr="0071120E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</w:t>
            </w:r>
          </w:p>
          <w:p w:rsidR="0071120E" w:rsidRPr="0071120E" w:rsidRDefault="0071120E" w:rsidP="0071120E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ins w:id="92" w:author="Simon Millyard" w:date="2017-10-16T08:39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nl-NL" w:eastAsia="nl-NL"/>
                </w:rPr>
                <w:t>Correct</w:t>
              </w:r>
            </w:ins>
          </w:p>
        </w:tc>
      </w:tr>
      <w:tr w:rsidR="00165D99" w:rsidRPr="00CF5CB7" w:rsidTr="0067294E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637" w:type="dxa"/>
            <w:shd w:val="clear" w:color="000000" w:fill="FFCC66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Additional AtoN systems, including Sound signal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CB27CC" w:rsidRDefault="00CB27CC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IALA1020-R0109</w:t>
            </w:r>
          </w:p>
          <w:p w:rsidR="00165D99" w:rsidRPr="00EA30C6" w:rsidRDefault="0071120E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93" w:author="Simon Millyard" w:date="2017-10-16T08:42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(</w:t>
              </w:r>
            </w:ins>
            <w:r w:rsidR="00165D99"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E-109</w:t>
            </w:r>
            <w:ins w:id="94" w:author="Simon Millyard" w:date="2017-10-16T08:42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165D99" w:rsidRPr="00372F77" w:rsidRDefault="0071120E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ins w:id="95" w:author="Simon Millyard" w:date="2017-10-16T08:43:00Z">
              <w:r w:rsidRPr="00372F77">
                <w:rPr>
                  <w:rFonts w:ascii="Calibri" w:hAnsi="Calibri" w:cs="Calibri"/>
                  <w:bCs/>
                  <w:sz w:val="18"/>
                  <w:szCs w:val="18"/>
                  <w:lang w:val="nl-NL" w:eastAsia="nl-NL"/>
                </w:rPr>
                <w:t>Informative</w:t>
              </w:r>
            </w:ins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165D99" w:rsidRPr="00CF5CB7" w:rsidRDefault="00165D99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The Calculation </w:t>
            </w:r>
            <w:r w:rsidR="00267E11"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of</w:t>
            </w:r>
            <w:r w:rsidR="00267E1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he Range </w:t>
            </w:r>
            <w:r w:rsidR="00267E11"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of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  <w:r w:rsidR="00267E11"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Sound Signal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165D99" w:rsidRDefault="00267E11" w:rsidP="00EB01D6">
            <w:pPr>
              <w:rPr>
                <w:ins w:id="96" w:author="Simon Millyard" w:date="2017-10-16T08:43:00Z"/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del w:id="97" w:author="Simon Millyard" w:date="2017-10-16T08:43:00Z">
              <w:r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 xml:space="preserve">This should be a Guideline under Range and Performance. Maybe not under IALA1020-R0200, which is on signal lights. Perhaps </w:delText>
              </w:r>
              <w:r w:rsidR="001740A4"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>an</w:delText>
              </w:r>
              <w:r w:rsidDel="0071120E"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delText xml:space="preserve"> orphan with no parent Recommendation?</w:delText>
              </w:r>
            </w:del>
          </w:p>
          <w:p w:rsidR="0071120E" w:rsidRPr="00DC309F" w:rsidRDefault="0071120E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ins w:id="98" w:author="Simon Millyard" w:date="2017-10-16T08:43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Correct</w:t>
              </w:r>
            </w:ins>
          </w:p>
        </w:tc>
      </w:tr>
    </w:tbl>
    <w:p w:rsidR="00BC6BDD" w:rsidRDefault="00BC6BDD" w:rsidP="00BC6BDD">
      <w:pPr>
        <w:rPr>
          <w:rFonts w:ascii="Calibri" w:hAnsi="Calibri" w:cs="Calibri"/>
          <w:b/>
          <w:bCs/>
          <w:color w:val="000000"/>
          <w:lang w:val="nl-NL" w:eastAsia="nl-NL"/>
        </w:rPr>
      </w:pPr>
    </w:p>
    <w:p w:rsidR="00FA7BB3" w:rsidRDefault="00FA7BB3">
      <w:pPr>
        <w:rPr>
          <w:rFonts w:ascii="Calibri" w:hAnsi="Calibri" w:cs="Calibri"/>
          <w:b/>
          <w:bCs/>
          <w:color w:val="000000"/>
          <w:lang w:val="nl-NL" w:eastAsia="nl-NL"/>
        </w:rPr>
      </w:pPr>
      <w:r>
        <w:rPr>
          <w:rFonts w:ascii="Calibri" w:hAnsi="Calibri" w:cs="Calibri"/>
          <w:b/>
          <w:bCs/>
          <w:color w:val="000000"/>
          <w:lang w:val="nl-NL" w:eastAsia="nl-NL"/>
        </w:rPr>
        <w:br w:type="page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472FDA" w:rsidRPr="00CF5CB7" w:rsidTr="00134FDB">
        <w:trPr>
          <w:trHeight w:val="315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472FDA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IALA1030</w:t>
            </w:r>
          </w:p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Radionavigation Services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Satellite positioning and timing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IALA1030-R1001</w:t>
            </w:r>
          </w:p>
          <w:p w:rsidR="00472FDA" w:rsidRPr="00CF5CB7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 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 xml:space="preserve">WAS augmentation </w:t>
            </w:r>
            <w:proofErr w:type="spellStart"/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for</w:t>
            </w:r>
            <w:proofErr w:type="spellEnd"/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maritime</w:t>
            </w:r>
            <w:proofErr w:type="spellEnd"/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proofErr w:type="gramStart"/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use</w:t>
            </w:r>
            <w:proofErr w:type="spellEnd"/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 xml:space="preserve">  </w:t>
            </w:r>
            <w:proofErr w:type="gramEnd"/>
            <w:ins w:id="99" w:author="Marie-Helene" w:date="2017-10-17T09:52:00Z">
              <w:r w:rsidR="00382DC0">
                <w:rPr>
                  <w:rFonts w:ascii="Calibri" w:hAnsi="Calibri" w:cs="Calibri"/>
                  <w:b/>
                  <w:color w:val="000000"/>
                  <w:sz w:val="18"/>
                  <w:szCs w:val="18"/>
                  <w:lang w:val="nl-NL" w:eastAsia="nl-NL"/>
                </w:rPr>
                <w:t>(SBAS)</w:t>
              </w:r>
            </w:ins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72FDA" w:rsidRPr="00472FDA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472FDA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EGNOS, other national WAS, and existing ENAV work to date may inform a Guideline.</w:t>
            </w:r>
          </w:p>
        </w:tc>
      </w:tr>
      <w:tr w:rsidR="00472FDA" w:rsidRPr="00CF5CB7" w:rsidTr="002728DF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Terrestrial positioning and timing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472FDA" w:rsidRPr="002728DF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IALA1030-R1004</w:t>
            </w:r>
          </w:p>
          <w:p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72FDA" w:rsidRPr="00267E11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472FDA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 xml:space="preserve">Terrestrial radionavigation systems </w:t>
            </w:r>
          </w:p>
          <w:p w:rsidR="00472FDA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</w:p>
          <w:p w:rsidR="00472FDA" w:rsidRPr="00114708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Can note the IMO multi-sensor receiver for SOLAS ships (NCSR/MSC)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72FDA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Supporting Guidelines</w:t>
            </w:r>
          </w:p>
          <w:p w:rsidR="00472FDA" w:rsidRDefault="00472FDA" w:rsidP="00D30D2C">
            <w:pPr>
              <w:pStyle w:val="Paragraphedeliste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eLoran.</w:t>
            </w: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(</w:t>
            </w: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Refer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to an </w:t>
            </w: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RTCM document?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)</w:t>
            </w:r>
          </w:p>
          <w:p w:rsidR="00472FDA" w:rsidRDefault="00472FDA" w:rsidP="00D30D2C">
            <w:pPr>
              <w:pStyle w:val="Paragraphedeliste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960C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R-Mode operation of MF broadcasting stations</w:t>
            </w:r>
          </w:p>
          <w:p w:rsidR="00472FDA" w:rsidRPr="006960C6" w:rsidRDefault="00472FDA" w:rsidP="00D30D2C">
            <w:pPr>
              <w:pStyle w:val="Paragraphedeliste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6960C6">
              <w:rPr>
                <w:rFonts w:ascii="Calibri" w:hAnsi="Calibri" w:cs="Calibri"/>
                <w:sz w:val="18"/>
                <w:szCs w:val="18"/>
                <w:lang w:val="en-US" w:eastAsia="nl-NL"/>
              </w:rPr>
              <w:t>R-Mode use of AIS signals</w:t>
            </w:r>
            <w:bookmarkStart w:id="100" w:name="_GoBack"/>
            <w:bookmarkEnd w:id="100"/>
          </w:p>
          <w:p w:rsidR="00472FDA" w:rsidRPr="006960C6" w:rsidRDefault="00472FDA" w:rsidP="00D30D2C">
            <w:pPr>
              <w:pStyle w:val="Paragraphedeliste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Intelligent radar beacons (</w:t>
            </w:r>
            <w:proofErr w:type="spellStart"/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racons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)</w:t>
            </w:r>
          </w:p>
          <w:p w:rsidR="00472FDA" w:rsidRPr="00114708" w:rsidRDefault="00472FDA" w:rsidP="00D30D2C">
            <w:pPr>
              <w:pStyle w:val="Paragraphedeliste"/>
              <w:numPr>
                <w:ilvl w:val="0"/>
                <w:numId w:val="43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Guidelines for the creation or use of other emissions as the need arises, e.g Signals of Opportunity</w:t>
            </w:r>
          </w:p>
        </w:tc>
      </w:tr>
      <w:tr w:rsidR="00472FDA" w:rsidRPr="00CF5CB7" w:rsidTr="007D52C3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72FDA" w:rsidRPr="000B2C51" w:rsidRDefault="00472FDA" w:rsidP="00472FDA">
            <w:pPr>
              <w:jc w:val="center"/>
              <w:rPr>
                <w:rFonts w:ascii="Calibri" w:hAnsi="Calibri" w:cs="Calibri"/>
                <w:b/>
                <w:strike/>
                <w:color w:val="000000"/>
                <w:sz w:val="18"/>
                <w:szCs w:val="18"/>
                <w:lang w:val="nl-NL" w:eastAsia="nl-NL"/>
              </w:rPr>
            </w:pPr>
            <w:r w:rsidRPr="000B2C51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R-129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72FDA" w:rsidRPr="00456756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>GNSS Vulnerability and Mitigation Measures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72FDA" w:rsidRPr="00EF65D6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EF65D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Becomes a Guideline under IALA1030-R1001 above.</w:t>
            </w:r>
          </w:p>
          <w:p w:rsidR="00472FDA" w:rsidRPr="00EF65D6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EF65D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Maybe some text from R-129 can inform Recommendation IALA1030-R1001</w:t>
            </w:r>
          </w:p>
        </w:tc>
      </w:tr>
      <w:tr w:rsidR="00472FDA" w:rsidRPr="00CF5CB7" w:rsidTr="00D64E3D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RACON &amp; Radar positioning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e-NAV-146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FF0000"/>
                <w:sz w:val="18"/>
                <w:szCs w:val="18"/>
                <w:lang w:val="en-US" w:eastAsia="nl-NL"/>
              </w:rPr>
            </w:pPr>
            <w:r w:rsidRPr="00267E11">
              <w:rPr>
                <w:rFonts w:ascii="Calibri" w:hAnsi="Calibri" w:cs="Calibri"/>
                <w:strike/>
                <w:sz w:val="18"/>
                <w:szCs w:val="18"/>
                <w:lang w:val="en-US" w:eastAsia="nl-NL"/>
              </w:rPr>
              <w:t>Strategy for</w:t>
            </w:r>
            <w:r w:rsidRPr="003E5D88">
              <w:rPr>
                <w:rFonts w:ascii="Calibri" w:hAnsi="Calibri" w:cs="Calibri"/>
                <w:sz w:val="18"/>
                <w:szCs w:val="18"/>
                <w:lang w:val="en-US" w:eastAsia="nl-NL"/>
              </w:rPr>
              <w:t xml:space="preserve"> Maintaining Racon Service Capability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72FDA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Change title</w:t>
            </w:r>
          </w:p>
          <w:p w:rsidR="00472FDA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</w:t>
            </w: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evision needed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.</w:t>
            </w:r>
          </w:p>
          <w:p w:rsidR="00472FDA" w:rsidRPr="00CF5CB7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Becomes Guideline under IALA1030-R0101 below</w:t>
            </w:r>
          </w:p>
        </w:tc>
      </w:tr>
      <w:tr w:rsidR="00472FDA" w:rsidRPr="00CF5CB7" w:rsidTr="00267E11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IALA1030-R0101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R-101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Marine Radar Beacons (racons)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72FDA" w:rsidRDefault="00472FDA" w:rsidP="00D30D2C">
            <w:pPr>
              <w:pStyle w:val="Paragraphedeliste"/>
              <w:numPr>
                <w:ilvl w:val="0"/>
                <w:numId w:val="45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267E11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Check content</w:t>
            </w:r>
          </w:p>
          <w:p w:rsidR="00472FDA" w:rsidRPr="00267E11" w:rsidRDefault="00472FDA" w:rsidP="00D30D2C">
            <w:pPr>
              <w:pStyle w:val="Paragraphedeliste"/>
              <w:numPr>
                <w:ilvl w:val="0"/>
                <w:numId w:val="45"/>
              </w:num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E-NAV-146 becomes a Guideline under this Recommendation</w:t>
            </w:r>
          </w:p>
        </w:tc>
      </w:tr>
      <w:tr w:rsidR="00472FDA" w:rsidRPr="00CF5CB7" w:rsidTr="00D64E3D">
        <w:trPr>
          <w:trHeight w:val="75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Terrestrial augmentation services (DGNSS)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IALA1030-R0115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R-115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The Provision Of Maritime </w:t>
            </w:r>
            <w:proofErr w:type="spellStart"/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Radionavigation</w:t>
            </w:r>
            <w:proofErr w:type="spellEnd"/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Services In The Frequency Band 283.5-315 kHz In Region 1 and 285-325 kHz In Region 2 And 3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:rsidTr="00D64E3D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IALA1030-R0121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R-121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Performance and Monitoring of DGNSS Services in the Frequency Band 283.5 - 325 kHz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:rsidTr="009441DA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63" w:type="dxa"/>
            <w:shd w:val="clear" w:color="auto" w:fill="FFFFFF" w:themeFill="background1"/>
            <w:vAlign w:val="center"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IALA1030-R0150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R-150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472FDA" w:rsidRPr="003E5D88" w:rsidRDefault="00472FDA" w:rsidP="00472FDA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C87EDA">
              <w:rPr>
                <w:rFonts w:ascii="Calibri" w:hAnsi="Calibri" w:cs="Calibri"/>
                <w:color w:val="000000"/>
                <w:sz w:val="18"/>
                <w:szCs w:val="18"/>
                <w:lang w:eastAsia="nl-NL"/>
              </w:rPr>
              <w:t>DGNSS service provision upgrade and future use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72FDA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Does this need revision? </w:t>
            </w:r>
          </w:p>
          <w:p w:rsidR="00472FDA" w:rsidRPr="00287F03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Merge with R-135?</w:t>
            </w:r>
          </w:p>
          <w:p w:rsidR="00472FDA" w:rsidRPr="00CF5CB7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Do we need to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mention R-mode here too?</w:t>
            </w:r>
          </w:p>
        </w:tc>
      </w:tr>
      <w:tr w:rsidR="00472FDA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R-135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3E5D88" w:rsidRDefault="00472FDA" w:rsidP="00472FDA">
            <w:pPr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3E5D88">
              <w:rPr>
                <w:rFonts w:ascii="Calibri" w:hAnsi="Calibri" w:cs="Calibri"/>
                <w:sz w:val="18"/>
                <w:szCs w:val="18"/>
                <w:lang w:val="nl-NL" w:eastAsia="nl-NL"/>
              </w:rPr>
              <w:t>The Future of DGNSS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72FDA" w:rsidRPr="00287F03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Should be guideline, do not list in standard</w:t>
            </w:r>
          </w:p>
          <w:p w:rsidR="00472FDA" w:rsidRPr="0057791F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Is it still valid?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Add R-Mode?</w:t>
            </w:r>
          </w:p>
          <w:p w:rsidR="00472FDA" w:rsidRPr="00287F03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287F03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Withdraw this document? </w:t>
            </w:r>
          </w:p>
        </w:tc>
      </w:tr>
      <w:tr w:rsidR="00472FDA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72FDA" w:rsidRPr="00F32A9A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472FDA" w:rsidRPr="00165D99" w:rsidRDefault="00472FDA" w:rsidP="00472FDA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472FDA" w:rsidRPr="00CF5CB7" w:rsidTr="00D64E3D">
        <w:trPr>
          <w:trHeight w:val="495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472FDA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lastRenderedPageBreak/>
              <w:t>IALA1040</w:t>
            </w:r>
          </w:p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Vessel Traffic Services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implementation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IALA1040-R0102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application of the 'User Pays' principle to Vessel Traffic Services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IALA1040-R0119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Implementation of Vessel Traffic Services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:rsidTr="003F3DAF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IALA1040-R0120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72FDA" w:rsidRPr="00EA30C6" w:rsidRDefault="00472FDA" w:rsidP="00472FDA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Vessel Traffic Services in Inland Waters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72FDA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Is this still needed and used? </w:t>
            </w:r>
          </w:p>
          <w:p w:rsidR="00472FDA" w:rsidRPr="00CF5CB7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EU rules, USA practices?</w:t>
            </w:r>
          </w:p>
        </w:tc>
      </w:tr>
      <w:tr w:rsidR="00472FDA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operations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IALA1040-R0127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Operational Procedures for Vessel Traffic Services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VTS data and information management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IALA1040-R0125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use and pres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entation of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symbology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at a VTS c</w:t>
            </w: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entre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:rsidTr="00C9052A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communications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IALA1040-R1001</w:t>
            </w:r>
          </w:p>
          <w:p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472FDA" w:rsidRPr="00C87EDA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325D60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472FDA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Standard voice communications phrases for VTS operations</w:t>
            </w:r>
          </w:p>
          <w:p w:rsidR="00472FDA" w:rsidRPr="007B6E88" w:rsidRDefault="00472FDA" w:rsidP="00D30D2C">
            <w:pPr>
              <w:pStyle w:val="Paragraphedeliste"/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Recognise the IMO SMCP in the Recommendation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The list of VTS phrases could be an annex to the Recommendation, or a separate Guideline.</w:t>
            </w:r>
          </w:p>
        </w:tc>
      </w:tr>
      <w:tr w:rsidR="00472FDA" w:rsidRPr="00CF5CB7" w:rsidTr="000A1C35">
        <w:trPr>
          <w:trHeight w:val="300"/>
        </w:trPr>
        <w:tc>
          <w:tcPr>
            <w:tcW w:w="2320" w:type="dxa"/>
            <w:shd w:val="clear" w:color="auto" w:fill="auto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IALA1040-R1002</w:t>
            </w:r>
          </w:p>
          <w:p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72FDA" w:rsidRPr="00325D60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472FDA" w:rsidRPr="00456756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Digital information transfer between ship and shore in VTS operations (Operational aspects)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72FDA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 See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IALA1070</w:t>
            </w: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for a separate technical Recommendation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 to cover message format, communications channels, etc.</w:t>
            </w:r>
          </w:p>
          <w:p w:rsidR="00472FDA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Covers:</w:t>
            </w:r>
          </w:p>
          <w:p w:rsidR="00472FDA" w:rsidRDefault="00472FDA" w:rsidP="00D30D2C">
            <w:pPr>
              <w:pStyle w:val="Paragraphedeliste"/>
              <w:numPr>
                <w:ilvl w:val="0"/>
                <w:numId w:val="39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Maritime safety information (MSPs)</w:t>
            </w:r>
          </w:p>
          <w:p w:rsidR="00472FDA" w:rsidRDefault="00472FDA" w:rsidP="00D30D2C">
            <w:pPr>
              <w:pStyle w:val="Paragraphedeliste"/>
              <w:numPr>
                <w:ilvl w:val="0"/>
                <w:numId w:val="39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Route information transfer (route exchange)</w:t>
            </w:r>
          </w:p>
          <w:p w:rsidR="00472FDA" w:rsidRPr="00E2337D" w:rsidRDefault="00472FDA" w:rsidP="00D30D2C">
            <w:pPr>
              <w:pStyle w:val="Paragraphedeliste"/>
              <w:numPr>
                <w:ilvl w:val="0"/>
                <w:numId w:val="39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Other?</w:t>
            </w:r>
          </w:p>
        </w:tc>
      </w:tr>
      <w:tr w:rsidR="00472FDA" w:rsidRPr="00CF5CB7" w:rsidTr="00D64E3D">
        <w:trPr>
          <w:trHeight w:val="49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VTS technologies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IALA1040-R0128</w:t>
            </w:r>
          </w:p>
          <w:p w:rsidR="00472FDA" w:rsidRPr="00EA30C6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V-128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72FDA" w:rsidRPr="006A6563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Operational and Technical Performance of VTS Systems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472FDA" w:rsidRPr="00C25F70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25F70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472FDA" w:rsidRPr="00CF5CB7" w:rsidTr="00281AB8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472FDA" w:rsidRPr="00CF5CB7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Auditing and assessing of VTS</w:t>
            </w: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472FDA" w:rsidRDefault="00472FDA" w:rsidP="00472FDA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IALA1040-R1003</w:t>
            </w:r>
          </w:p>
          <w:p w:rsidR="00472FDA" w:rsidRPr="00652120" w:rsidRDefault="00472FDA" w:rsidP="00472FDA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72FDA" w:rsidRPr="004259AF" w:rsidRDefault="00472FDA" w:rsidP="00472FDA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472FDA" w:rsidRPr="00456756" w:rsidRDefault="00472FDA" w:rsidP="00472FDA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 Auditing of Vessel Traffic Services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72FDA" w:rsidRPr="00C25F70" w:rsidRDefault="00472FDA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Audit includes, staff, procedures, equipment and sensors, records, and recording</w:t>
            </w:r>
          </w:p>
        </w:tc>
      </w:tr>
    </w:tbl>
    <w:p w:rsidR="00AE3A13" w:rsidRDefault="00AE3A13"/>
    <w:p w:rsidR="004A2107" w:rsidRDefault="004A2107">
      <w:r>
        <w:br w:type="page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0"/>
        <w:gridCol w:w="1563"/>
        <w:gridCol w:w="1134"/>
        <w:gridCol w:w="3686"/>
        <w:gridCol w:w="3877"/>
      </w:tblGrid>
      <w:tr w:rsidR="00165D99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:rsidTr="004F0D29">
        <w:trPr>
          <w:trHeight w:val="480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BC6BDD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IALA1050</w:t>
            </w:r>
          </w:p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Training and Certification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Training and assessment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CB27CC" w:rsidRDefault="00CB27CC" w:rsidP="00CB27CC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IALA1050-R0141</w:t>
            </w:r>
          </w:p>
          <w:p w:rsidR="00EB01D6" w:rsidRPr="00EA30C6" w:rsidRDefault="004F0D29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ins w:id="101" w:author="Simon Millyard" w:date="2017-10-16T08:45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(</w:t>
              </w:r>
            </w:ins>
            <w:r w:rsidR="00EB01D6"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E-141</w:t>
            </w:r>
            <w:ins w:id="102" w:author="Simon Millyard" w:date="2017-10-16T08:45:00Z">
              <w:r>
                <w:rPr>
                  <w:rFonts w:ascii="Calibri" w:hAnsi="Calibri" w:cs="Calibri"/>
                  <w:sz w:val="18"/>
                  <w:szCs w:val="18"/>
                  <w:lang w:val="nl-NL" w:eastAsia="nl-NL"/>
                </w:rPr>
                <w:t>)</w:t>
              </w:r>
            </w:ins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01D6" w:rsidRPr="006A6563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AF1DD" w:themeFill="accent3" w:themeFillTint="33"/>
            <w:vAlign w:val="center"/>
            <w:hideMark/>
          </w:tcPr>
          <w:p w:rsidR="00EB01D6" w:rsidRPr="0095728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21598"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  <w:t>Standards for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Tra</w:t>
            </w:r>
            <w:r w:rsidR="004A3391"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ning and Certification of AtoN Personnel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EB01D6" w:rsidRDefault="00EB01D6" w:rsidP="007D6D19">
            <w:pPr>
              <w:rPr>
                <w:ins w:id="103" w:author="Simon Millyard" w:date="2017-10-16T08:44:00Z"/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 w:rsidR="00021598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Amend title</w:t>
            </w:r>
          </w:p>
          <w:p w:rsidR="004F0D29" w:rsidRPr="00957286" w:rsidRDefault="004F0D29" w:rsidP="004F0D29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ins w:id="104" w:author="Simon Millyard" w:date="2017-10-16T08:44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Correct</w:t>
              </w:r>
            </w:ins>
            <w:ins w:id="105" w:author="Simon Millyard" w:date="2017-10-16T08:45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 xml:space="preserve">. Reviewed and to </w:t>
              </w:r>
            </w:ins>
            <w:ins w:id="106" w:author="Simon Millyard" w:date="2017-10-16T08:46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g</w:t>
              </w:r>
            </w:ins>
            <w:ins w:id="107" w:author="Simon Millyard" w:date="2017-10-16T08:45:00Z">
              <w:r>
                <w:rPr>
                  <w:rFonts w:ascii="Calibri" w:hAnsi="Calibri" w:cs="Calibri"/>
                  <w:color w:val="000000"/>
                  <w:sz w:val="18"/>
                  <w:szCs w:val="18"/>
                  <w:lang w:val="en-US" w:eastAsia="nl-NL"/>
                </w:rPr>
                <w:t>o to Council 65</w:t>
              </w:r>
            </w:ins>
          </w:p>
        </w:tc>
      </w:tr>
      <w:tr w:rsidR="00EB01D6" w:rsidRPr="00CF5CB7" w:rsidTr="00155E0E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CB27CC" w:rsidRDefault="00CB27CC" w:rsidP="00CB27CC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IALA1050-R0103</w:t>
            </w:r>
          </w:p>
          <w:p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B01D6" w:rsidRPr="006A6563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EB01D6" w:rsidRPr="0095728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21598"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  <w:t>Standards for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Tra</w:t>
            </w:r>
            <w:r w:rsidR="004A3391"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</w:t>
            </w: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ning and Certification of VTS Personnel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EB01D6" w:rsidRPr="00957286" w:rsidRDefault="00021598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Amend title</w:t>
            </w:r>
          </w:p>
        </w:tc>
      </w:tr>
      <w:tr w:rsidR="00021598" w:rsidRPr="00CF5CB7" w:rsidTr="00021598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021598" w:rsidRPr="00CF5CB7" w:rsidRDefault="00021598" w:rsidP="00021598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021598"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nl-NL" w:eastAsia="nl-NL"/>
              </w:rPr>
              <w:t>Accreditation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 xml:space="preserve">, </w:t>
            </w: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Competency certification and revalidation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21598" w:rsidRDefault="00021598" w:rsidP="00021598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IALA1050-R0149</w:t>
            </w:r>
          </w:p>
          <w:p w:rsidR="00021598" w:rsidRPr="005113D1" w:rsidRDefault="00021598" w:rsidP="00021598">
            <w:pPr>
              <w:jc w:val="center"/>
              <w:rPr>
                <w:rFonts w:ascii="Calibri" w:hAnsi="Calibri" w:cs="Calibri"/>
                <w:b/>
                <w:strike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O-149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325D60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Accreditation of Training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Organisations</w:t>
            </w:r>
            <w:proofErr w:type="spellEnd"/>
          </w:p>
        </w:tc>
        <w:tc>
          <w:tcPr>
            <w:tcW w:w="3877" w:type="dxa"/>
            <w:shd w:val="clear" w:color="auto" w:fill="auto"/>
            <w:vAlign w:val="center"/>
          </w:tcPr>
          <w:p w:rsidR="00021598" w:rsidRPr="007C64D8" w:rsidRDefault="007C64D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7C64D8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Amend Topic area title</w:t>
            </w:r>
          </w:p>
        </w:tc>
      </w:tr>
      <w:tr w:rsidR="00021598" w:rsidRPr="00CF5CB7" w:rsidTr="008A2968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021598" w:rsidRPr="00021598" w:rsidRDefault="00021598" w:rsidP="00021598">
            <w:pPr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  <w:lang w:val="nl-NL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021598" w:rsidRPr="005113D1" w:rsidRDefault="00021598" w:rsidP="00021598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IALA1050-R1001</w:t>
            </w:r>
          </w:p>
          <w:p w:rsidR="00021598" w:rsidRPr="005113D1" w:rsidRDefault="00021598" w:rsidP="00021598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b/>
                <w:strike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  <w:t> Certification of VTS personnel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  <w:t>Supporting Guideline</w:t>
            </w:r>
          </w:p>
        </w:tc>
      </w:tr>
      <w:tr w:rsidR="00021598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2780" w:type="dxa"/>
            <w:shd w:val="clear" w:color="auto" w:fill="auto"/>
            <w:vAlign w:val="center"/>
          </w:tcPr>
          <w:p w:rsidR="00021598" w:rsidRPr="00CF5CB7" w:rsidRDefault="00021598" w:rsidP="00021598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1563" w:type="dxa"/>
            <w:shd w:val="clear" w:color="auto" w:fill="E5B8B7" w:themeFill="accent2" w:themeFillTint="66"/>
            <w:vAlign w:val="center"/>
          </w:tcPr>
          <w:p w:rsidR="00021598" w:rsidRPr="005113D1" w:rsidRDefault="00021598" w:rsidP="00021598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IALA1050-R1002</w:t>
            </w:r>
          </w:p>
          <w:p w:rsidR="00021598" w:rsidRPr="005113D1" w:rsidRDefault="00021598" w:rsidP="00021598">
            <w:pPr>
              <w:jc w:val="center"/>
              <w:rPr>
                <w:rFonts w:ascii="Calibri" w:hAnsi="Calibri" w:cs="Calibri"/>
                <w:b/>
                <w:strike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b/>
                <w:strike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  <w:t>Normative?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  <w:t>Certification of AtoN personnel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021598" w:rsidRPr="005113D1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 w:rsidRPr="005113D1"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  <w:t>Supporting Guideline</w:t>
            </w:r>
          </w:p>
        </w:tc>
      </w:tr>
      <w:tr w:rsidR="00021598" w:rsidRPr="00CF5CB7" w:rsidTr="00021598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021598" w:rsidRPr="00CF5CB7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021598" w:rsidRPr="00021598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</w:pPr>
            <w:r w:rsidRPr="00021598"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  <w:t>Simulation in training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21598" w:rsidRPr="00EA30C6" w:rsidRDefault="00021598" w:rsidP="00021598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1598" w:rsidRPr="00EA30C6" w:rsidRDefault="00021598" w:rsidP="00021598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21598" w:rsidRPr="00957286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021598" w:rsidRPr="00957286" w:rsidRDefault="007C64D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Delete Topic area</w:t>
            </w:r>
          </w:p>
        </w:tc>
      </w:tr>
      <w:tr w:rsidR="00021598" w:rsidRPr="00CF5CB7" w:rsidTr="00021598">
        <w:trPr>
          <w:trHeight w:val="300"/>
        </w:trPr>
        <w:tc>
          <w:tcPr>
            <w:tcW w:w="2320" w:type="dxa"/>
            <w:shd w:val="clear" w:color="auto" w:fill="auto"/>
            <w:vAlign w:val="center"/>
            <w:hideMark/>
          </w:tcPr>
          <w:p w:rsidR="00021598" w:rsidRPr="00021598" w:rsidRDefault="00021598" w:rsidP="00021598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0" w:type="dxa"/>
            <w:shd w:val="clear" w:color="000000" w:fill="FFCC66"/>
            <w:vAlign w:val="center"/>
            <w:hideMark/>
          </w:tcPr>
          <w:p w:rsidR="00021598" w:rsidRPr="00021598" w:rsidRDefault="00021598" w:rsidP="00021598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</w:pPr>
            <w:r w:rsidRPr="00021598"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  <w:t>Human factors and ergonomics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021598" w:rsidRPr="00EA30C6" w:rsidRDefault="00021598" w:rsidP="00021598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21598" w:rsidRPr="00EA30C6" w:rsidRDefault="00021598" w:rsidP="00021598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21598" w:rsidRPr="00957286" w:rsidRDefault="0002159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021598" w:rsidRPr="00957286" w:rsidRDefault="007C64D8" w:rsidP="00021598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Delete Topic area</w:t>
            </w:r>
          </w:p>
        </w:tc>
      </w:tr>
    </w:tbl>
    <w:p w:rsidR="00DC219A" w:rsidRDefault="00DC219A"/>
    <w:p w:rsidR="00AB597C" w:rsidRDefault="00AB597C">
      <w:r>
        <w:br w:type="page"/>
      </w:r>
    </w:p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4"/>
        <w:gridCol w:w="1559"/>
        <w:gridCol w:w="1134"/>
        <w:gridCol w:w="3686"/>
        <w:gridCol w:w="3877"/>
      </w:tblGrid>
      <w:tr w:rsidR="00165D99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5D99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65D99" w:rsidRPr="00165D99" w:rsidRDefault="00165D99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65D99" w:rsidRPr="00165D99" w:rsidRDefault="00165D99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:rsidTr="00BB4FE5">
        <w:trPr>
          <w:trHeight w:val="510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BC6BDD" w:rsidRDefault="00BC6BDD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IALA1060</w:t>
            </w:r>
          </w:p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Digital Communication Technologies</w:t>
            </w:r>
          </w:p>
        </w:tc>
        <w:tc>
          <w:tcPr>
            <w:tcW w:w="2784" w:type="dxa"/>
            <w:shd w:val="clear" w:color="auto" w:fill="FFFFFF" w:themeFill="background1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EB01D6" w:rsidRDefault="00B430B7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IALA1060-R1001</w:t>
            </w:r>
          </w:p>
          <w:p w:rsidR="00B430B7" w:rsidRPr="00652120" w:rsidRDefault="00B430B7" w:rsidP="009614E2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  <w:t>NEW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5B8B7" w:themeFill="accent2" w:themeFillTint="66"/>
            <w:vAlign w:val="center"/>
          </w:tcPr>
          <w:p w:rsidR="00EB01D6" w:rsidRPr="006A6563" w:rsidRDefault="00B430B7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C62841" w:rsidRDefault="00C62841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C62841" w:rsidRPr="00456756" w:rsidRDefault="00C62841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 xml:space="preserve">Communications channels for </w:t>
            </w:r>
            <w:r w:rsidR="00C9052A"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 xml:space="preserve">[public service] </w:t>
            </w: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digital information services in coastal areas.</w:t>
            </w:r>
          </w:p>
          <w:p w:rsidR="00B430B7" w:rsidRDefault="00B430B7" w:rsidP="00D30D2C">
            <w:pPr>
              <w:pStyle w:val="Paragraphedeliste"/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Single new Recommendation on (free-to-air</w:t>
            </w:r>
            <w:r w:rsidR="00926F5B" w:rsidRP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, non-commercial</w:t>
            </w:r>
            <w:r w:rsidRP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) communications channels to be used by coastal authorities for digital information transfer between ship and shore in coastal areas</w:t>
            </w:r>
          </w:p>
          <w:p w:rsidR="00795224" w:rsidRPr="00C9052A" w:rsidRDefault="00795224" w:rsidP="00D30D2C">
            <w:pPr>
              <w:pStyle w:val="Paragraphedeliste"/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Absorb A-123 and A-124?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EB01D6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 w:rsid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E</w:t>
            </w:r>
            <w:r w:rsidR="002A4102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xplain</w:t>
            </w:r>
            <w:r w:rsid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</w:t>
            </w:r>
            <w:r w:rsidR="002A4102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/recommend</w:t>
            </w:r>
            <w:r w:rsidR="00C9052A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</w:t>
            </w:r>
            <w:r w:rsidR="002A4102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our plan/vision in a single document.</w:t>
            </w:r>
          </w:p>
          <w:p w:rsidR="002A4102" w:rsidRDefault="002A4102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Supporting Guidelines would cover</w:t>
            </w:r>
          </w:p>
          <w:p w:rsidR="002A4102" w:rsidRPr="00C62841" w:rsidRDefault="002A4102" w:rsidP="00D30D2C">
            <w:pPr>
              <w:pStyle w:val="Paragraphedeliste"/>
              <w:numPr>
                <w:ilvl w:val="0"/>
                <w:numId w:val="38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6284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VDES</w:t>
            </w:r>
            <w:r w:rsidR="00C62841" w:rsidRPr="00C6284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  <w:r w:rsidRPr="00C6284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Including AIS</w:t>
            </w:r>
          </w:p>
          <w:p w:rsidR="002A4102" w:rsidRDefault="002A4102" w:rsidP="00D30D2C">
            <w:pPr>
              <w:pStyle w:val="Paragraphedeliste"/>
              <w:numPr>
                <w:ilvl w:val="0"/>
                <w:numId w:val="38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NAVDAT on 500KHz</w:t>
            </w:r>
          </w:p>
          <w:p w:rsidR="00926F5B" w:rsidRDefault="00926F5B" w:rsidP="00D30D2C">
            <w:pPr>
              <w:pStyle w:val="Paragraphedeliste"/>
              <w:numPr>
                <w:ilvl w:val="0"/>
                <w:numId w:val="38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Future possibility of [NAVDAT} on 300KHz</w:t>
            </w:r>
          </w:p>
          <w:p w:rsidR="002A4102" w:rsidRDefault="00926F5B" w:rsidP="00D30D2C">
            <w:pPr>
              <w:pStyle w:val="Paragraphedeliste"/>
              <w:numPr>
                <w:ilvl w:val="0"/>
                <w:numId w:val="38"/>
              </w:numPr>
              <w:spacing w:beforeLines="0" w:before="0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Other?</w:t>
            </w:r>
          </w:p>
          <w:p w:rsidR="003A66A4" w:rsidRDefault="003A66A4" w:rsidP="00C6284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5113D1" w:rsidRDefault="003A66A4" w:rsidP="00C6284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3A66A4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Alternative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following is preferable</w:t>
            </w:r>
          </w:p>
          <w:p w:rsidR="003A66A4" w:rsidRDefault="003A66A4" w:rsidP="00C6284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  <w:p w:rsidR="00C62841" w:rsidRPr="00C62841" w:rsidRDefault="00C62841" w:rsidP="00C62841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See </w:t>
            </w:r>
            <w:r w:rsidR="005113D1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IALA1070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below for a separate Recommendation with Guidelines for </w:t>
            </w:r>
            <w:r w:rsidRPr="00C62841">
              <w:rPr>
                <w:rFonts w:ascii="Calibri" w:hAnsi="Calibri" w:cs="Calibri"/>
                <w:color w:val="000000"/>
                <w:sz w:val="18"/>
                <w:szCs w:val="18"/>
                <w:u w:val="single"/>
                <w:lang w:val="en-US" w:eastAsia="nl-NL"/>
              </w:rPr>
              <w:t>data models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for these channels.</w:t>
            </w:r>
          </w:p>
        </w:tc>
      </w:tr>
      <w:tr w:rsidR="00BB4FE5" w:rsidRPr="00CF5CB7" w:rsidTr="005876FB">
        <w:trPr>
          <w:trHeight w:val="377"/>
        </w:trPr>
        <w:tc>
          <w:tcPr>
            <w:tcW w:w="2320" w:type="dxa"/>
            <w:shd w:val="clear" w:color="auto" w:fill="FFFFFF" w:themeFill="background1"/>
            <w:vAlign w:val="center"/>
          </w:tcPr>
          <w:p w:rsidR="00BB4FE5" w:rsidRDefault="00BB4FE5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BB4FE5" w:rsidRPr="00CF5CB7" w:rsidRDefault="00BB4FE5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B4FE5" w:rsidRPr="00EA30C6" w:rsidRDefault="00BB4FE5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4820" w:type="dxa"/>
            <w:gridSpan w:val="2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BB4FE5" w:rsidRPr="002A4102" w:rsidRDefault="003A66A4" w:rsidP="00EB01D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ALTERNATIVE</w:t>
            </w:r>
            <w:r w:rsidR="004467A0" w:rsidRPr="002A4102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: -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BB4FE5" w:rsidRPr="00CF5CB7" w:rsidRDefault="00BB4FE5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2A4102" w:rsidRPr="00CF5CB7" w:rsidTr="00BB4FE5">
        <w:trPr>
          <w:trHeight w:val="510"/>
        </w:trPr>
        <w:tc>
          <w:tcPr>
            <w:tcW w:w="2320" w:type="dxa"/>
            <w:shd w:val="clear" w:color="auto" w:fill="FFFFFF" w:themeFill="background1"/>
            <w:vAlign w:val="center"/>
          </w:tcPr>
          <w:p w:rsidR="002A4102" w:rsidRDefault="002A4102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2784" w:type="dxa"/>
            <w:shd w:val="clear" w:color="000000" w:fill="FFCC66"/>
            <w:vAlign w:val="center"/>
          </w:tcPr>
          <w:p w:rsidR="002A4102" w:rsidRPr="00CF5CB7" w:rsidRDefault="002A4102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Wide/Medium bandwidth systems (AIS &amp; VDES)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E5B8B7" w:themeFill="accent2" w:themeFillTint="66"/>
            <w:vAlign w:val="center"/>
          </w:tcPr>
          <w:p w:rsidR="002A4102" w:rsidRDefault="002A4102" w:rsidP="00742A1F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IALA1060-R1002</w:t>
            </w:r>
          </w:p>
          <w:p w:rsidR="002A4102" w:rsidRPr="00652120" w:rsidRDefault="002A4102" w:rsidP="009614E2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  <w:r w:rsidRPr="00751253">
              <w:rPr>
                <w:rFonts w:ascii="Calibri" w:hAnsi="Calibri" w:cs="Calibri"/>
                <w:b/>
                <w:color w:val="000000"/>
                <w:sz w:val="18"/>
                <w:szCs w:val="18"/>
                <w:highlight w:val="yellow"/>
                <w:lang w:val="nl-NL" w:eastAsia="nl-NL"/>
              </w:rPr>
              <w:t>NEW</w:t>
            </w:r>
            <w:r w:rsidR="00751253" w:rsidRPr="00751253">
              <w:rPr>
                <w:rFonts w:ascii="Calibri" w:hAnsi="Calibri" w:cs="Calibri"/>
                <w:b/>
                <w:color w:val="000000"/>
                <w:sz w:val="18"/>
                <w:szCs w:val="18"/>
                <w:highlight w:val="yellow"/>
                <w:lang w:val="nl-NL" w:eastAsia="nl-NL"/>
              </w:rPr>
              <w:t xml:space="preserve"> 2017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E5B8B7" w:themeFill="accent2" w:themeFillTint="66"/>
            <w:vAlign w:val="center"/>
          </w:tcPr>
          <w:p w:rsidR="002A4102" w:rsidRPr="006A6563" w:rsidRDefault="002A4102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 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2A4102" w:rsidRPr="00456756" w:rsidRDefault="002A4102" w:rsidP="00742A1F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nl-NL" w:eastAsia="nl-NL"/>
              </w:rPr>
              <w:t>VDES for shore infrastucture</w:t>
            </w:r>
          </w:p>
          <w:p w:rsidR="002A4102" w:rsidRPr="00795224" w:rsidRDefault="002A4102" w:rsidP="00D30D2C">
            <w:pPr>
              <w:pStyle w:val="Paragraphedeliste"/>
              <w:numPr>
                <w:ilvl w:val="0"/>
                <w:numId w:val="42"/>
              </w:num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79522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Could </w:t>
            </w:r>
            <w:r w:rsidR="00795224" w:rsidRPr="0079522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this </w:t>
            </w:r>
            <w:r w:rsidRPr="0079522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 xml:space="preserve">absorb A-123 </w:t>
            </w:r>
            <w:r w:rsidR="00BB4FE5" w:rsidRPr="0079522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and A-124</w:t>
            </w:r>
            <w:r w:rsidR="00795224" w:rsidRPr="0079522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below?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2A4102" w:rsidRPr="00CF5CB7" w:rsidRDefault="002A4102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Supporting Guidelines</w:t>
            </w:r>
          </w:p>
        </w:tc>
      </w:tr>
      <w:tr w:rsidR="002A4102" w:rsidRPr="00CF5CB7" w:rsidTr="00BB4FE5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:rsidR="002A4102" w:rsidRPr="00CF5CB7" w:rsidRDefault="002A4102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:rsidR="002A4102" w:rsidRPr="00CF5CB7" w:rsidRDefault="002A4102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A4102" w:rsidRDefault="002A4102" w:rsidP="00742A1F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IALA1060-R0123</w:t>
            </w:r>
          </w:p>
          <w:p w:rsidR="002A4102" w:rsidRPr="00AB597C" w:rsidRDefault="002A4102" w:rsidP="00742A1F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A-123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A4102" w:rsidRPr="00AB597C" w:rsidRDefault="002A4102" w:rsidP="00742A1F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A4102" w:rsidRPr="00AB597C" w:rsidRDefault="002A4102" w:rsidP="00742A1F">
            <w:pPr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Provision of Shore Based Automatic Identification System (AIS)</w:t>
            </w:r>
          </w:p>
        </w:tc>
        <w:tc>
          <w:tcPr>
            <w:tcW w:w="3877" w:type="dxa"/>
            <w:shd w:val="clear" w:color="auto" w:fill="FFFFFF" w:themeFill="background1"/>
            <w:vAlign w:val="center"/>
          </w:tcPr>
          <w:p w:rsidR="002A4102" w:rsidRPr="00AB597C" w:rsidRDefault="002A4102" w:rsidP="00742A1F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2A4102" w:rsidRPr="00CF5CB7" w:rsidTr="00795224">
        <w:trPr>
          <w:trHeight w:val="510"/>
        </w:trPr>
        <w:tc>
          <w:tcPr>
            <w:tcW w:w="2320" w:type="dxa"/>
            <w:shd w:val="clear" w:color="auto" w:fill="auto"/>
            <w:vAlign w:val="center"/>
          </w:tcPr>
          <w:p w:rsidR="002A4102" w:rsidRPr="00CF5CB7" w:rsidRDefault="002A4102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:rsidR="002A4102" w:rsidRPr="00CF5CB7" w:rsidRDefault="002A4102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A4102" w:rsidRPr="00AB597C" w:rsidRDefault="002A4102" w:rsidP="00742A1F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AB597C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IALA1060-R0124</w:t>
            </w:r>
          </w:p>
          <w:p w:rsidR="002A4102" w:rsidRPr="00AB597C" w:rsidRDefault="002A4102" w:rsidP="00742A1F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AB597C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A-124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2A4102" w:rsidRPr="00BB4FE5" w:rsidRDefault="002A4102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2A4102" w:rsidRPr="00795224" w:rsidRDefault="002A4102" w:rsidP="00795224">
            <w:pPr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BB4FE5">
              <w:rPr>
                <w:rFonts w:ascii="Calibri" w:hAnsi="Calibri" w:cs="Calibri"/>
                <w:sz w:val="18"/>
                <w:szCs w:val="18"/>
                <w:lang w:val="nl-NL" w:eastAsia="nl-NL"/>
              </w:rPr>
              <w:t>The AIS Service</w:t>
            </w:r>
            <w:r w:rsidRPr="00BB4FE5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9F1E42" w:rsidRPr="00AB597C" w:rsidRDefault="002A4102" w:rsidP="009F1E42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 w:rsidRPr="00AB597C"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  <w:t>Supporting Guideline</w:t>
            </w:r>
            <w:r w:rsidR="009F1E42" w:rsidRPr="00AB597C"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  <w:t xml:space="preserve"> </w:t>
            </w:r>
          </w:p>
          <w:p w:rsidR="002A4102" w:rsidRPr="00795224" w:rsidRDefault="009F1E42" w:rsidP="009F1E42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</w:pPr>
            <w:r w:rsidRPr="0079522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Move recommendation content to Recommendation IALA1060-R100</w:t>
            </w:r>
            <w:r w:rsidR="00BB4FE5" w:rsidRPr="0079522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1 or 100</w:t>
            </w:r>
            <w:r w:rsidRPr="0079522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2, remainder to Guideline</w:t>
            </w:r>
            <w:r w:rsidR="00811B80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(s)</w:t>
            </w:r>
          </w:p>
        </w:tc>
      </w:tr>
      <w:tr w:rsidR="002A4102" w:rsidRPr="00CF5CB7" w:rsidTr="00BB4FE5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2A4102" w:rsidRPr="00CF5CB7" w:rsidRDefault="002A4102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2A4102" w:rsidRPr="00CF5CB7" w:rsidRDefault="002A4102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A4102" w:rsidRPr="00033F9C" w:rsidRDefault="002A4102" w:rsidP="00742A1F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033F9C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A-124 APPENDIX 0 to APPENDIX 19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  <w:hideMark/>
          </w:tcPr>
          <w:p w:rsidR="002A4102" w:rsidRPr="00AB597C" w:rsidRDefault="002A4102" w:rsidP="00742A1F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A4102" w:rsidRPr="00AB597C" w:rsidRDefault="002A4102" w:rsidP="00742A1F">
            <w:pPr>
              <w:rPr>
                <w:rFonts w:ascii="Calibri" w:hAnsi="Calibri" w:cs="Calibri"/>
                <w:sz w:val="18"/>
                <w:szCs w:val="18"/>
                <w:u w:val="single"/>
                <w:lang w:val="nl-NL" w:eastAsia="nl-NL"/>
              </w:rPr>
            </w:pP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2A4102" w:rsidRPr="00795224" w:rsidRDefault="00811B80" w:rsidP="00742A1F">
            <w:pPr>
              <w:rPr>
                <w:rFonts w:ascii="Calibri" w:hAnsi="Calibri" w:cs="Calibri"/>
                <w:strike/>
                <w:color w:val="000000"/>
                <w:sz w:val="18"/>
                <w:szCs w:val="18"/>
                <w:lang w:val="nl-NL" w:eastAsia="nl-NL"/>
              </w:rPr>
            </w:pPr>
            <w:r w:rsidRPr="00811B80">
              <w:rPr>
                <w:rFonts w:ascii="Calibri" w:hAnsi="Calibri" w:cs="Calibri"/>
                <w:sz w:val="18"/>
                <w:szCs w:val="18"/>
                <w:lang w:val="nl-NL" w:eastAsia="nl-NL"/>
              </w:rPr>
              <w:t>A-124 APPENDIX 0 to APPENDIX 19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 become </w:t>
            </w:r>
            <w:r w:rsidR="0079522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Guidelines for </w:t>
            </w:r>
            <w:r w:rsidR="00795224" w:rsidRPr="00795224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Recommendation IALA1060-R1001 or 1002</w:t>
            </w:r>
          </w:p>
        </w:tc>
      </w:tr>
      <w:tr w:rsidR="00434E61" w:rsidRPr="00CF5CB7" w:rsidTr="00BB4FE5">
        <w:trPr>
          <w:trHeight w:val="573"/>
        </w:trPr>
        <w:tc>
          <w:tcPr>
            <w:tcW w:w="2320" w:type="dxa"/>
            <w:shd w:val="clear" w:color="auto" w:fill="auto"/>
            <w:vAlign w:val="center"/>
          </w:tcPr>
          <w:p w:rsidR="00434E61" w:rsidRPr="00CF5CB7" w:rsidRDefault="00434E61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434E61" w:rsidRPr="00CF5CB7" w:rsidRDefault="00434E61" w:rsidP="00742A1F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Narrow bandwidth systems (NAVDAT, MF beacons)</w:t>
            </w: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:rsidR="00434E61" w:rsidRDefault="00434E61" w:rsidP="00742A1F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IALA1060-R1003</w:t>
            </w:r>
          </w:p>
          <w:p w:rsidR="00434E61" w:rsidRPr="00652120" w:rsidRDefault="00434E61" w:rsidP="00742A1F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E5B8B7" w:themeFill="accent2" w:themeFillTint="66"/>
            <w:vAlign w:val="center"/>
            <w:hideMark/>
          </w:tcPr>
          <w:p w:rsidR="00434E61" w:rsidRPr="00EA30C6" w:rsidRDefault="00434E61" w:rsidP="00742A1F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434E61" w:rsidRPr="00456756" w:rsidRDefault="00434E61" w:rsidP="00742A1F">
            <w:pPr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NAVDAT for MSI broadcast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34E61" w:rsidRDefault="00434E61" w:rsidP="00742A1F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Supporting Guideline</w:t>
            </w:r>
          </w:p>
          <w:p w:rsidR="00926F5B" w:rsidRDefault="00434E61" w:rsidP="00D30D2C">
            <w:pPr>
              <w:pStyle w:val="Paragraphedeliste"/>
              <w:numPr>
                <w:ilvl w:val="0"/>
                <w:numId w:val="37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500KHz</w:t>
            </w:r>
          </w:p>
          <w:p w:rsidR="00434E61" w:rsidRPr="00926F5B" w:rsidRDefault="00434E61" w:rsidP="00D30D2C">
            <w:pPr>
              <w:pStyle w:val="Paragraphedeliste"/>
              <w:numPr>
                <w:ilvl w:val="0"/>
                <w:numId w:val="37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26F5B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Other channels (MF beacons?)</w:t>
            </w:r>
          </w:p>
        </w:tc>
      </w:tr>
      <w:tr w:rsidR="004467A0" w:rsidRPr="00CF5CB7" w:rsidTr="004467A0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Maritime Internet of Things (Intelligent sensors, AtoN monitoring)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4467A0" w:rsidRDefault="004467A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IALA1060-R1005</w:t>
            </w:r>
          </w:p>
          <w:p w:rsidR="004467A0" w:rsidRPr="00EA30C6" w:rsidRDefault="004467A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467A0" w:rsidRPr="006A6563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4467A0" w:rsidRPr="00456756" w:rsidRDefault="004467A0" w:rsidP="004467A0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Maritime Resource Numbering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467A0" w:rsidRPr="004467A0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Will apply to [Maritime Cloud] and elsewhere in the maritime environment</w:t>
            </w:r>
          </w:p>
        </w:tc>
      </w:tr>
    </w:tbl>
    <w:p w:rsidR="00AE3A13" w:rsidRDefault="00AE3A13"/>
    <w:tbl>
      <w:tblPr>
        <w:tblW w:w="153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2784"/>
        <w:gridCol w:w="1559"/>
        <w:gridCol w:w="1134"/>
        <w:gridCol w:w="3686"/>
        <w:gridCol w:w="3877"/>
      </w:tblGrid>
      <w:tr w:rsidR="000C4A78" w:rsidRPr="00165D99" w:rsidTr="002578DE">
        <w:trPr>
          <w:trHeight w:val="690"/>
        </w:trPr>
        <w:tc>
          <w:tcPr>
            <w:tcW w:w="2320" w:type="dxa"/>
            <w:shd w:val="clear" w:color="auto" w:fill="FFFFFF" w:themeFill="background1"/>
            <w:vAlign w:val="center"/>
          </w:tcPr>
          <w:p w:rsidR="000C4A78" w:rsidRPr="00165D99" w:rsidRDefault="000C4A78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lastRenderedPageBreak/>
              <w:t>Standard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:rsidR="000C4A78" w:rsidRPr="00165D99" w:rsidRDefault="000C4A78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  <w:t>Topic area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4A78" w:rsidRPr="00F32A9A" w:rsidRDefault="00B634BD" w:rsidP="009614E2">
            <w:pPr>
              <w:jc w:val="center"/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F32A9A">
              <w:rPr>
                <w:rFonts w:ascii="Calibri" w:hAnsi="Calibri" w:cs="Calibri"/>
                <w:b/>
                <w:color w:val="000000"/>
                <w:lang w:val="nl-NL" w:eastAsia="nl-NL"/>
              </w:rPr>
              <w:t>Ref</w:t>
            </w:r>
            <w:r>
              <w:rPr>
                <w:rFonts w:ascii="Calibri" w:hAnsi="Calibri" w:cs="Calibri"/>
                <w:b/>
                <w:color w:val="000000"/>
                <w:lang w:val="nl-NL" w:eastAsia="nl-NL"/>
              </w:rPr>
              <w:t>erence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4A78" w:rsidRPr="00165D99" w:rsidRDefault="000C4A78" w:rsidP="00BC6BDD">
            <w:pPr>
              <w:rPr>
                <w:rFonts w:ascii="Calibri" w:hAnsi="Calibri" w:cs="Calibri"/>
                <w:b/>
                <w:bCs/>
                <w:color w:val="000000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C4A78" w:rsidRPr="00165D99" w:rsidRDefault="000C4A78" w:rsidP="00957286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 xml:space="preserve">Recommendation 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0C4A78" w:rsidRPr="00165D99" w:rsidRDefault="000C4A78" w:rsidP="00BC6BDD">
            <w:pPr>
              <w:rPr>
                <w:rFonts w:ascii="Calibri" w:hAnsi="Calibri" w:cs="Calibri"/>
                <w:b/>
                <w:color w:val="000000"/>
                <w:lang w:val="nl-NL" w:eastAsia="nl-NL"/>
              </w:rPr>
            </w:pPr>
            <w:r w:rsidRPr="00165D99">
              <w:rPr>
                <w:rFonts w:ascii="Calibri" w:hAnsi="Calibri" w:cs="Calibri"/>
                <w:b/>
                <w:color w:val="000000"/>
                <w:lang w:val="nl-NL" w:eastAsia="nl-NL"/>
              </w:rPr>
              <w:t>Comment</w:t>
            </w:r>
          </w:p>
        </w:tc>
      </w:tr>
      <w:tr w:rsidR="00EB01D6" w:rsidRPr="00CF5CB7" w:rsidTr="00D64E3D">
        <w:trPr>
          <w:trHeight w:val="495"/>
        </w:trPr>
        <w:tc>
          <w:tcPr>
            <w:tcW w:w="2320" w:type="dxa"/>
            <w:shd w:val="clear" w:color="000000" w:fill="99FF66"/>
            <w:vAlign w:val="center"/>
            <w:hideMark/>
          </w:tcPr>
          <w:p w:rsidR="006F6E63" w:rsidRDefault="006F6E63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IALA1070</w:t>
            </w:r>
          </w:p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Information Services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proofErr w:type="spellStart"/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Harmonised</w:t>
            </w:r>
            <w:proofErr w:type="spellEnd"/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maritime connectivity framework (CMDS)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27CC" w:rsidRDefault="00CB27CC" w:rsidP="00CB27CC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IALA1070-R0140</w:t>
            </w:r>
          </w:p>
          <w:p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e-NAV-140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EB01D6" w:rsidRPr="00537E3C" w:rsidRDefault="00537E3C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</w:t>
            </w:r>
            <w:r w:rsidR="00EB01D6" w:rsidRPr="00537E3C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mative</w:t>
            </w: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?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Architecture for Shore-based Infrastructure 'fit for e-Navigation'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EB01D6" w:rsidRPr="00CF5CB7" w:rsidTr="00E2337D">
        <w:trPr>
          <w:trHeight w:val="480"/>
        </w:trPr>
        <w:tc>
          <w:tcPr>
            <w:tcW w:w="2320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27CC" w:rsidRDefault="00CB27CC" w:rsidP="00CB27CC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IALA1070-R0148</w:t>
            </w:r>
          </w:p>
          <w:p w:rsidR="00EB01D6" w:rsidRPr="00EA30C6" w:rsidRDefault="00EB01D6" w:rsidP="009614E2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e-NAV-148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EB01D6" w:rsidRPr="00537E3C" w:rsidRDefault="00537E3C" w:rsidP="00EB01D6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Infor</w:t>
            </w:r>
            <w:r w:rsidR="00EB01D6" w:rsidRPr="00537E3C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mative</w:t>
            </w:r>
            <w: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?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EB01D6" w:rsidRPr="00CF5CB7" w:rsidRDefault="00EB01D6" w:rsidP="00EB01D6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The need to implement regional e-Navigation solutions based on international standards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633574" w:rsidRDefault="00633574" w:rsidP="00D30D2C">
            <w:pPr>
              <w:pStyle w:val="Paragraphedeliste"/>
              <w:numPr>
                <w:ilvl w:val="0"/>
                <w:numId w:val="46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 xml:space="preserve">Do we still need this </w:t>
            </w:r>
            <w:r w:rsidR="003A66A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document?</w:t>
            </w:r>
          </w:p>
          <w:p w:rsidR="00EB01D6" w:rsidRPr="00633574" w:rsidRDefault="00E2337D" w:rsidP="00D30D2C">
            <w:pPr>
              <w:pStyle w:val="Paragraphedeliste"/>
              <w:numPr>
                <w:ilvl w:val="0"/>
                <w:numId w:val="46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633574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Could this be merged with the above?</w:t>
            </w:r>
          </w:p>
        </w:tc>
      </w:tr>
      <w:tr w:rsidR="004467A0" w:rsidRPr="00CF5CB7" w:rsidTr="004467A0">
        <w:trPr>
          <w:trHeight w:val="480"/>
        </w:trPr>
        <w:tc>
          <w:tcPr>
            <w:tcW w:w="2320" w:type="dxa"/>
            <w:shd w:val="clear" w:color="auto" w:fill="auto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4467A0" w:rsidRDefault="004467A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IALA1060-R1004</w:t>
            </w:r>
          </w:p>
          <w:p w:rsidR="004467A0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467A0" w:rsidRPr="006A6563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  <w:t>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 </w:t>
            </w:r>
            <w:r w:rsidR="008903DF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 xml:space="preserve">Framework for </w:t>
            </w:r>
            <w:proofErr w:type="spellStart"/>
            <w:r w:rsidR="008903DF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harmonised</w:t>
            </w:r>
            <w:proofErr w:type="spellEnd"/>
            <w:r w:rsidR="008903DF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 xml:space="preserve"> </w:t>
            </w:r>
            <w:r w:rsidR="00633574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maritime connectivity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467A0" w:rsidRDefault="004467A0" w:rsidP="00D30D2C">
            <w:pPr>
              <w:pStyle w:val="Paragraphedeliste"/>
              <w:numPr>
                <w:ilvl w:val="0"/>
                <w:numId w:val="40"/>
              </w:numPr>
              <w:spacing w:beforeLines="0" w:before="0"/>
              <w:ind w:left="357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Placeholder for the Maritime Cloud.</w:t>
            </w:r>
          </w:p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Name, content, need, etc., will become clearer in late 2017 or early 2018 after the E2 workshops.</w:t>
            </w:r>
          </w:p>
        </w:tc>
      </w:tr>
      <w:tr w:rsidR="004467A0" w:rsidRPr="00CF5CB7" w:rsidTr="00056FD0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Data models and data encoding (IVEF, S-100, S-200, ASM)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4467A0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IALA1070-R1001</w:t>
            </w:r>
          </w:p>
          <w:p w:rsidR="004467A0" w:rsidRPr="00C4247C" w:rsidRDefault="004467A0" w:rsidP="004467A0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652120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467A0" w:rsidRPr="00C4247C" w:rsidRDefault="004467A0" w:rsidP="004467A0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</w:tcPr>
          <w:p w:rsidR="004467A0" w:rsidRPr="00456756" w:rsidRDefault="004467A0" w:rsidP="004467A0">
            <w:pPr>
              <w:rPr>
                <w:rFonts w:ascii="Calibri" w:hAnsi="Calibri" w:cs="Calibri"/>
                <w:b/>
                <w:strike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>Data models for digital information services [for VTS and AtoN services] in coastal areas (Technical)</w:t>
            </w:r>
            <w:r w:rsidRPr="00456756">
              <w:rPr>
                <w:rFonts w:ascii="Calibri" w:hAnsi="Calibri" w:cs="Calibri"/>
                <w:b/>
                <w:sz w:val="18"/>
                <w:szCs w:val="18"/>
                <w:lang w:val="en-US" w:eastAsia="nl-NL"/>
              </w:rPr>
              <w:tab/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467A0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Supporting Guidelines covering data models and their management</w:t>
            </w:r>
          </w:p>
          <w:p w:rsidR="004467A0" w:rsidRDefault="004467A0" w:rsidP="00D30D2C">
            <w:pPr>
              <w:pStyle w:val="Paragraphedeliste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S200 series</w:t>
            </w:r>
          </w:p>
          <w:p w:rsidR="004467A0" w:rsidRDefault="004467A0" w:rsidP="00D30D2C">
            <w:pPr>
              <w:pStyle w:val="Paragraphedeliste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E-NAV 147 as Guideline</w:t>
            </w:r>
          </w:p>
          <w:p w:rsidR="004467A0" w:rsidRDefault="005E0B33" w:rsidP="00D30D2C">
            <w:pPr>
              <w:pStyle w:val="Paragraphedeliste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Application Specific Messages</w:t>
            </w:r>
          </w:p>
          <w:p w:rsidR="004467A0" w:rsidRPr="00056FD0" w:rsidRDefault="004467A0" w:rsidP="00D30D2C">
            <w:pPr>
              <w:pStyle w:val="Paragraphedeliste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Route exchange/route transfer</w:t>
            </w:r>
          </w:p>
          <w:p w:rsidR="004467A0" w:rsidRPr="005E0B33" w:rsidRDefault="004467A0" w:rsidP="00D30D2C">
            <w:pPr>
              <w:pStyle w:val="Paragraphedeliste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Maritime Service Portfolios</w:t>
            </w:r>
          </w:p>
          <w:p w:rsidR="005E0B33" w:rsidRPr="00CF5CB7" w:rsidRDefault="005E0B33" w:rsidP="00D30D2C">
            <w:pPr>
              <w:pStyle w:val="Paragraphedeliste"/>
              <w:numPr>
                <w:ilvl w:val="0"/>
                <w:numId w:val="36"/>
              </w:numPr>
              <w:spacing w:beforeLines="0" w:before="0"/>
              <w:ind w:left="714" w:hanging="357"/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Time stamps for maritime data</w:t>
            </w:r>
          </w:p>
        </w:tc>
      </w:tr>
      <w:tr w:rsidR="004467A0" w:rsidRPr="00CF5CB7" w:rsidTr="00056FD0">
        <w:trPr>
          <w:trHeight w:val="315"/>
        </w:trPr>
        <w:tc>
          <w:tcPr>
            <w:tcW w:w="2320" w:type="dxa"/>
            <w:shd w:val="clear" w:color="auto" w:fill="auto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2784" w:type="dxa"/>
            <w:shd w:val="clear" w:color="auto" w:fill="auto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467A0" w:rsidRPr="00056FD0" w:rsidRDefault="004467A0" w:rsidP="004467A0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C4247C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e-NAV-144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467A0" w:rsidRPr="00056FD0" w:rsidRDefault="004467A0" w:rsidP="004467A0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C4247C"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4247C">
              <w:rPr>
                <w:rFonts w:ascii="Calibri" w:hAnsi="Calibri" w:cs="Calibri"/>
                <w:strike/>
                <w:color w:val="000000"/>
                <w:sz w:val="18"/>
                <w:szCs w:val="18"/>
                <w:lang w:val="en-US" w:eastAsia="nl-NL"/>
              </w:rPr>
              <w:t>Harmonized implementation of Application Specific Message (ASM)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Merge into IALA1070-R1001 and its Guidelines</w:t>
            </w:r>
          </w:p>
        </w:tc>
      </w:tr>
      <w:tr w:rsidR="004467A0" w:rsidRPr="00CF5CB7" w:rsidTr="00056FD0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467A0" w:rsidRPr="00056FD0" w:rsidRDefault="004467A0" w:rsidP="004467A0">
            <w:pPr>
              <w:jc w:val="center"/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</w:pPr>
            <w:r w:rsidRPr="00056FD0">
              <w:rPr>
                <w:rFonts w:ascii="Calibri" w:hAnsi="Calibri" w:cs="Calibri"/>
                <w:strike/>
                <w:sz w:val="18"/>
                <w:szCs w:val="18"/>
                <w:lang w:val="nl-NL" w:eastAsia="nl-NL"/>
              </w:rPr>
              <w:t>e-NAV-147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467A0" w:rsidRPr="00056FD0" w:rsidRDefault="004467A0" w:rsidP="004467A0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056FD0"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Product Specification Development and Management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Merge into IALA1070-R1001 and its Guidelines</w:t>
            </w:r>
          </w:p>
        </w:tc>
      </w:tr>
      <w:tr w:rsidR="004467A0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467A0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IALA1070-R0145</w:t>
            </w:r>
          </w:p>
          <w:p w:rsidR="004467A0" w:rsidRPr="00EA30C6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sz w:val="18"/>
                <w:szCs w:val="18"/>
                <w:lang w:val="nl-NL" w:eastAsia="nl-NL"/>
              </w:rPr>
              <w:t>V-145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4467A0" w:rsidRPr="006A6563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</w:pPr>
            <w:r w:rsidRPr="006A6563">
              <w:rPr>
                <w:rFonts w:ascii="Calibri" w:hAnsi="Calibri" w:cs="Calibri"/>
                <w:b/>
                <w:bCs/>
                <w:sz w:val="18"/>
                <w:szCs w:val="18"/>
                <w:lang w:val="nl-NL" w:eastAsia="nl-NL"/>
              </w:rPr>
              <w:t>Normative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4467A0" w:rsidRPr="00957286" w:rsidRDefault="004467A0" w:rsidP="004467A0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sz w:val="18"/>
                <w:szCs w:val="18"/>
                <w:lang w:val="en-US" w:eastAsia="nl-NL"/>
              </w:rPr>
              <w:t>The Inter-VTS Exchange Format (IVEF) Service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467A0" w:rsidRPr="00957286" w:rsidRDefault="004467A0" w:rsidP="004467A0">
            <w:pPr>
              <w:rPr>
                <w:rFonts w:ascii="Calibri" w:hAnsi="Calibri" w:cs="Calibri"/>
                <w:sz w:val="18"/>
                <w:szCs w:val="18"/>
                <w:lang w:val="en-US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en-US" w:eastAsia="nl-NL"/>
              </w:rPr>
              <w:t>S</w:t>
            </w:r>
            <w:r w:rsidRPr="00957286">
              <w:rPr>
                <w:rFonts w:ascii="Calibri" w:hAnsi="Calibri" w:cs="Calibri"/>
                <w:sz w:val="18"/>
                <w:szCs w:val="18"/>
                <w:lang w:val="en-US" w:eastAsia="nl-NL"/>
              </w:rPr>
              <w:t>plit into Recommendation and Guideline</w:t>
            </w:r>
          </w:p>
        </w:tc>
      </w:tr>
      <w:tr w:rsidR="004467A0" w:rsidRPr="00CF5CB7" w:rsidTr="00003754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Data exchange systems (Traffic Information)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67A0" w:rsidRPr="00003754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67A0" w:rsidRPr="00003754" w:rsidRDefault="004467A0" w:rsidP="004467A0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467A0" w:rsidRPr="00003754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4467A0" w:rsidRPr="00003754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</w:tr>
      <w:tr w:rsidR="004467A0" w:rsidRPr="00CF5CB7" w:rsidTr="00D64E3D">
        <w:trPr>
          <w:trHeight w:val="315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4467A0" w:rsidRPr="005E0B33" w:rsidRDefault="004467A0" w:rsidP="004467A0">
            <w:pPr>
              <w:rPr>
                <w:rFonts w:ascii="Calibri" w:hAnsi="Calibri" w:cs="Calibri"/>
                <w:b/>
                <w:bCs/>
                <w:strike/>
                <w:sz w:val="18"/>
                <w:szCs w:val="18"/>
                <w:lang w:val="nl-NL" w:eastAsia="nl-NL"/>
              </w:rPr>
            </w:pPr>
            <w:r w:rsidRPr="005E0B33">
              <w:rPr>
                <w:rFonts w:ascii="Calibri" w:hAnsi="Calibri" w:cs="Calibri"/>
                <w:b/>
                <w:bCs/>
                <w:strike/>
                <w:sz w:val="18"/>
                <w:szCs w:val="18"/>
                <w:highlight w:val="yellow"/>
                <w:lang w:val="nl-NL" w:eastAsia="nl-NL"/>
              </w:rPr>
              <w:t>User requirements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467A0" w:rsidRPr="00EA30C6" w:rsidRDefault="004467A0" w:rsidP="004467A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467A0" w:rsidRPr="00EA30C6" w:rsidRDefault="004467A0" w:rsidP="004467A0">
            <w:pPr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467A0" w:rsidRPr="00957286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4467A0" w:rsidRPr="00957286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4467A0" w:rsidRPr="00CF5CB7" w:rsidTr="00D64E3D">
        <w:trPr>
          <w:trHeight w:val="510"/>
        </w:trPr>
        <w:tc>
          <w:tcPr>
            <w:tcW w:w="2320" w:type="dxa"/>
            <w:shd w:val="clear" w:color="auto" w:fill="auto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CF5CB7">
              <w:rPr>
                <w:rFonts w:ascii="Calibri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2784" w:type="dxa"/>
            <w:shd w:val="clear" w:color="000000" w:fill="FFCC66"/>
            <w:vAlign w:val="center"/>
            <w:hideMark/>
          </w:tcPr>
          <w:p w:rsidR="004467A0" w:rsidRPr="00CF5CB7" w:rsidRDefault="004467A0" w:rsidP="004467A0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</w:pPr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Terminology and </w:t>
            </w:r>
            <w:proofErr w:type="spellStart"/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>symbology</w:t>
            </w:r>
            <w:proofErr w:type="spellEnd"/>
            <w:r w:rsidRPr="00CF5CB7">
              <w:rPr>
                <w:rFonts w:ascii="Calibri" w:hAnsi="Calibri" w:cs="Calibri"/>
                <w:b/>
                <w:bCs/>
                <w:sz w:val="18"/>
                <w:szCs w:val="18"/>
                <w:lang w:val="en-US" w:eastAsia="nl-NL"/>
              </w:rPr>
              <w:t xml:space="preserve"> (IALA Dictionary)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  <w:hideMark/>
          </w:tcPr>
          <w:p w:rsidR="004467A0" w:rsidRDefault="004467A0" w:rsidP="004467A0">
            <w:pPr>
              <w:jc w:val="center"/>
              <w:rPr>
                <w:rFonts w:ascii="Calibri" w:hAnsi="Calibri" w:cs="Calibri"/>
                <w:sz w:val="18"/>
                <w:szCs w:val="18"/>
                <w:lang w:val="nl-NL" w:eastAsia="nl-NL"/>
              </w:rPr>
            </w:pPr>
            <w:r>
              <w:rPr>
                <w:rFonts w:ascii="Calibri" w:hAnsi="Calibri" w:cs="Calibri"/>
                <w:sz w:val="18"/>
                <w:szCs w:val="18"/>
                <w:lang w:val="nl-NL" w:eastAsia="nl-NL"/>
              </w:rPr>
              <w:t>IALA1070-R1002</w:t>
            </w:r>
          </w:p>
          <w:p w:rsidR="004467A0" w:rsidRPr="00652120" w:rsidRDefault="004467A0" w:rsidP="004467A0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652120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NEW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  <w:hideMark/>
          </w:tcPr>
          <w:p w:rsidR="004467A0" w:rsidRPr="00EA30C6" w:rsidRDefault="004467A0" w:rsidP="004467A0">
            <w:pPr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</w:pPr>
            <w:r w:rsidRPr="00EA30C6">
              <w:rPr>
                <w:rFonts w:ascii="Calibri" w:hAnsi="Calibri" w:cs="Calibri"/>
                <w:bCs/>
                <w:sz w:val="18"/>
                <w:szCs w:val="18"/>
                <w:lang w:val="en-US" w:eastAsia="nl-NL"/>
              </w:rPr>
              <w:t> Informative</w:t>
            </w:r>
          </w:p>
        </w:tc>
        <w:tc>
          <w:tcPr>
            <w:tcW w:w="3686" w:type="dxa"/>
            <w:shd w:val="clear" w:color="auto" w:fill="E5B8B7" w:themeFill="accent2" w:themeFillTint="66"/>
            <w:vAlign w:val="center"/>
            <w:hideMark/>
          </w:tcPr>
          <w:p w:rsidR="004467A0" w:rsidRPr="00456756" w:rsidRDefault="004467A0" w:rsidP="004467A0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</w:pP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Use of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 xml:space="preserve"> IALA terms and definitions in </w:t>
            </w:r>
            <w:r w:rsidRPr="00456756">
              <w:rPr>
                <w:rFonts w:ascii="Calibri" w:hAnsi="Calibri" w:cs="Calibri"/>
                <w:b/>
                <w:color w:val="000000"/>
                <w:sz w:val="18"/>
                <w:szCs w:val="18"/>
                <w:lang w:val="en-US" w:eastAsia="nl-NL"/>
              </w:rPr>
              <w:t>documents and publications</w:t>
            </w:r>
          </w:p>
        </w:tc>
        <w:tc>
          <w:tcPr>
            <w:tcW w:w="3877" w:type="dxa"/>
            <w:shd w:val="clear" w:color="auto" w:fill="F2DBDB" w:themeFill="accent2" w:themeFillTint="33"/>
            <w:vAlign w:val="center"/>
            <w:hideMark/>
          </w:tcPr>
          <w:p w:rsidR="004467A0" w:rsidRPr="00957286" w:rsidRDefault="004467A0" w:rsidP="004467A0">
            <w:pP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957286"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n-US" w:eastAsia="nl-NL"/>
              </w:rPr>
              <w:t>Dictionary as pseudo-Guideline</w:t>
            </w:r>
          </w:p>
        </w:tc>
      </w:tr>
    </w:tbl>
    <w:p w:rsidR="00C33427" w:rsidRDefault="00C33427"/>
    <w:sectPr w:rsidR="00C33427" w:rsidSect="002E2335">
      <w:headerReference w:type="default" r:id="rId8"/>
      <w:headerReference w:type="first" r:id="rId9"/>
      <w:pgSz w:w="16839" w:h="11907" w:orient="landscape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DC0" w:rsidRDefault="00382DC0" w:rsidP="00EA70C2">
      <w:pPr>
        <w:spacing w:line="240" w:lineRule="auto"/>
      </w:pPr>
      <w:r>
        <w:separator/>
      </w:r>
    </w:p>
  </w:endnote>
  <w:endnote w:type="continuationSeparator" w:id="0">
    <w:p w:rsidR="00382DC0" w:rsidRDefault="00382DC0" w:rsidP="00EA7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DC0" w:rsidRDefault="00382DC0" w:rsidP="00EA70C2">
      <w:pPr>
        <w:spacing w:line="240" w:lineRule="auto"/>
      </w:pPr>
      <w:r>
        <w:separator/>
      </w:r>
    </w:p>
  </w:footnote>
  <w:footnote w:type="continuationSeparator" w:id="0">
    <w:p w:rsidR="00382DC0" w:rsidRDefault="00382DC0" w:rsidP="00EA70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DC0" w:rsidRDefault="00382DC0" w:rsidP="001B3D11">
    <w:pPr>
      <w:tabs>
        <w:tab w:val="center" w:pos="4820"/>
        <w:tab w:val="right" w:pos="5954"/>
        <w:tab w:val="left" w:pos="11538"/>
        <w:tab w:val="right" w:pos="14003"/>
      </w:tabs>
      <w:spacing w:line="240" w:lineRule="auto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752" behindDoc="1" locked="0" layoutInCell="1" allowOverlap="1" wp14:anchorId="4A4A1B4F" wp14:editId="6019454D">
          <wp:simplePos x="0" y="0"/>
          <wp:positionH relativeFrom="column">
            <wp:posOffset>9026737</wp:posOffset>
          </wp:positionH>
          <wp:positionV relativeFrom="paragraph">
            <wp:posOffset>-123542</wp:posOffset>
          </wp:positionV>
          <wp:extent cx="446220" cy="44622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220" cy="446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DC0" w:rsidRPr="002E2335" w:rsidRDefault="00382DC0" w:rsidP="002E2335">
    <w:pPr>
      <w:pStyle w:val="En-tte"/>
      <w:jc w:val="right"/>
      <w:rPr>
        <w:lang w:val="fr-FR"/>
      </w:rPr>
    </w:pPr>
    <w:r>
      <w:rPr>
        <w:rFonts w:ascii="Calibri" w:hAnsi="Calibri"/>
        <w:noProof/>
        <w:lang w:val="fr-FR"/>
      </w:rPr>
      <w:drawing>
        <wp:anchor distT="0" distB="0" distL="114300" distR="114300" simplePos="0" relativeHeight="251660288" behindDoc="1" locked="0" layoutInCell="1" allowOverlap="1" wp14:anchorId="4AAE8A85" wp14:editId="48B205DA">
          <wp:simplePos x="0" y="0"/>
          <wp:positionH relativeFrom="column">
            <wp:posOffset>8920903</wp:posOffset>
          </wp:positionH>
          <wp:positionV relativeFrom="paragraph">
            <wp:posOffset>-49295</wp:posOffset>
          </wp:positionV>
          <wp:extent cx="446220" cy="44622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220" cy="446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enumros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2"/>
    <w:multiLevelType w:val="singleLevel"/>
    <w:tmpl w:val="20E0A1C2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D4CAF136"/>
    <w:lvl w:ilvl="0">
      <w:start w:val="1"/>
      <w:numFmt w:val="lowerLetter"/>
      <w:pStyle w:val="Listenumros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A01BC"/>
    <w:multiLevelType w:val="hybridMultilevel"/>
    <w:tmpl w:val="5AFC0E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D6470DB"/>
    <w:multiLevelType w:val="multilevel"/>
    <w:tmpl w:val="CA26BF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5520F02"/>
    <w:multiLevelType w:val="hybridMultilevel"/>
    <w:tmpl w:val="E1D8D5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pStyle w:val="Titre3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pStyle w:val="Titre6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pStyle w:val="Titre7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pStyle w:val="Titre8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pStyle w:val="Titre9"/>
      <w:lvlText w:val="%9."/>
      <w:lvlJc w:val="right"/>
      <w:pPr>
        <w:ind w:left="6480" w:hanging="180"/>
      </w:p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7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67C6DB0"/>
    <w:multiLevelType w:val="hybridMultilevel"/>
    <w:tmpl w:val="A790B8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CD0C9E"/>
    <w:multiLevelType w:val="hybridMultilevel"/>
    <w:tmpl w:val="5DEEC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B7362D5"/>
    <w:multiLevelType w:val="hybridMultilevel"/>
    <w:tmpl w:val="6114AE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8822FB"/>
    <w:multiLevelType w:val="hybridMultilevel"/>
    <w:tmpl w:val="66E01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3E3E53"/>
    <w:multiLevelType w:val="hybridMultilevel"/>
    <w:tmpl w:val="5F42E4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5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6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9">
    <w:nsid w:val="4AA67BAA"/>
    <w:multiLevelType w:val="hybridMultilevel"/>
    <w:tmpl w:val="DB0040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6921A1"/>
    <w:multiLevelType w:val="hybridMultilevel"/>
    <w:tmpl w:val="BDA61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5">
    <w:nsid w:val="60585238"/>
    <w:multiLevelType w:val="multilevel"/>
    <w:tmpl w:val="2AD234C4"/>
    <w:lvl w:ilvl="0">
      <w:start w:val="1"/>
      <w:numFmt w:val="upperLetter"/>
      <w:pStyle w:val="Annex"/>
      <w:lvlText w:val="ANNEX %1"/>
      <w:lvlJc w:val="left"/>
      <w:pPr>
        <w:ind w:left="1701" w:hanging="170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>
    <w:nsid w:val="610A050B"/>
    <w:multiLevelType w:val="hybridMultilevel"/>
    <w:tmpl w:val="300452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497D7E"/>
    <w:multiLevelType w:val="hybridMultilevel"/>
    <w:tmpl w:val="53DEF9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9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6C40ED"/>
    <w:multiLevelType w:val="hybridMultilevel"/>
    <w:tmpl w:val="DFD454CE"/>
    <w:lvl w:ilvl="0" w:tplc="CE10F064">
      <w:start w:val="1"/>
      <w:numFmt w:val="bullet"/>
      <w:pStyle w:val="Listepuces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5803C75"/>
    <w:multiLevelType w:val="multilevel"/>
    <w:tmpl w:val="44D64946"/>
    <w:lvl w:ilvl="0">
      <w:start w:val="1"/>
      <w:numFmt w:val="decimal"/>
      <w:pStyle w:val="Titre4"/>
      <w:lvlText w:val="%1."/>
      <w:lvlJc w:val="left"/>
      <w:pPr>
        <w:ind w:left="360" w:hanging="360"/>
      </w:pPr>
    </w:lvl>
    <w:lvl w:ilvl="1">
      <w:start w:val="1"/>
      <w:numFmt w:val="decimal"/>
      <w:pStyle w:val="Titre5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A3137E"/>
    <w:multiLevelType w:val="hybridMultilevel"/>
    <w:tmpl w:val="06A42EE0"/>
    <w:lvl w:ilvl="0" w:tplc="AB74FCC0">
      <w:start w:val="1"/>
      <w:numFmt w:val="decimal"/>
      <w:pStyle w:val="Tabledesillustration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B65365"/>
    <w:multiLevelType w:val="multilevel"/>
    <w:tmpl w:val="8182DFFE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>
    <w:nsid w:val="781176EE"/>
    <w:multiLevelType w:val="hybridMultilevel"/>
    <w:tmpl w:val="CEF651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8BB64F5"/>
    <w:multiLevelType w:val="hybridMultilevel"/>
    <w:tmpl w:val="90B295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1"/>
  </w:num>
  <w:num w:numId="3">
    <w:abstractNumId w:val="25"/>
  </w:num>
  <w:num w:numId="4">
    <w:abstractNumId w:val="11"/>
  </w:num>
  <w:num w:numId="5">
    <w:abstractNumId w:val="35"/>
  </w:num>
  <w:num w:numId="6">
    <w:abstractNumId w:val="27"/>
  </w:num>
  <w:num w:numId="7">
    <w:abstractNumId w:val="6"/>
  </w:num>
  <w:num w:numId="8">
    <w:abstractNumId w:val="42"/>
  </w:num>
  <w:num w:numId="9">
    <w:abstractNumId w:val="20"/>
  </w:num>
  <w:num w:numId="10">
    <w:abstractNumId w:val="13"/>
  </w:num>
  <w:num w:numId="11">
    <w:abstractNumId w:val="28"/>
  </w:num>
  <w:num w:numId="12">
    <w:abstractNumId w:val="26"/>
  </w:num>
  <w:num w:numId="13">
    <w:abstractNumId w:val="38"/>
  </w:num>
  <w:num w:numId="14">
    <w:abstractNumId w:val="2"/>
  </w:num>
  <w:num w:numId="15">
    <w:abstractNumId w:val="0"/>
  </w:num>
  <w:num w:numId="16">
    <w:abstractNumId w:val="10"/>
  </w:num>
  <w:num w:numId="17">
    <w:abstractNumId w:val="32"/>
  </w:num>
  <w:num w:numId="18">
    <w:abstractNumId w:val="3"/>
  </w:num>
  <w:num w:numId="19">
    <w:abstractNumId w:val="39"/>
  </w:num>
  <w:num w:numId="20">
    <w:abstractNumId w:val="14"/>
  </w:num>
  <w:num w:numId="21">
    <w:abstractNumId w:val="17"/>
  </w:num>
  <w:num w:numId="22">
    <w:abstractNumId w:val="5"/>
  </w:num>
  <w:num w:numId="23">
    <w:abstractNumId w:val="24"/>
  </w:num>
  <w:num w:numId="24">
    <w:abstractNumId w:val="7"/>
  </w:num>
  <w:num w:numId="25">
    <w:abstractNumId w:val="40"/>
  </w:num>
  <w:num w:numId="26">
    <w:abstractNumId w:val="30"/>
  </w:num>
  <w:num w:numId="27">
    <w:abstractNumId w:val="33"/>
  </w:num>
  <w:num w:numId="28">
    <w:abstractNumId w:val="43"/>
  </w:num>
  <w:num w:numId="29">
    <w:abstractNumId w:val="34"/>
  </w:num>
  <w:num w:numId="30">
    <w:abstractNumId w:val="16"/>
  </w:num>
  <w:num w:numId="31">
    <w:abstractNumId w:val="9"/>
  </w:num>
  <w:num w:numId="32">
    <w:abstractNumId w:val="44"/>
  </w:num>
  <w:num w:numId="33">
    <w:abstractNumId w:val="15"/>
  </w:num>
  <w:num w:numId="34">
    <w:abstractNumId w:val="1"/>
  </w:num>
  <w:num w:numId="35">
    <w:abstractNumId w:val="36"/>
  </w:num>
  <w:num w:numId="36">
    <w:abstractNumId w:val="31"/>
  </w:num>
  <w:num w:numId="37">
    <w:abstractNumId w:val="19"/>
  </w:num>
  <w:num w:numId="38">
    <w:abstractNumId w:val="23"/>
  </w:num>
  <w:num w:numId="39">
    <w:abstractNumId w:val="22"/>
  </w:num>
  <w:num w:numId="40">
    <w:abstractNumId w:val="8"/>
  </w:num>
  <w:num w:numId="41">
    <w:abstractNumId w:val="47"/>
  </w:num>
  <w:num w:numId="42">
    <w:abstractNumId w:val="21"/>
  </w:num>
  <w:num w:numId="43">
    <w:abstractNumId w:val="18"/>
  </w:num>
  <w:num w:numId="44">
    <w:abstractNumId w:val="37"/>
  </w:num>
  <w:num w:numId="45">
    <w:abstractNumId w:val="46"/>
  </w:num>
  <w:num w:numId="46">
    <w:abstractNumId w:val="29"/>
  </w:num>
  <w:num w:numId="47">
    <w:abstractNumId w:val="4"/>
  </w:num>
  <w:num w:numId="48">
    <w:abstractNumId w:val="45"/>
  </w:num>
  <w:numIdMacAtCleanup w:val="4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mon Millyard">
    <w15:presenceInfo w15:providerId="AD" w15:userId="S-1-5-21-2046026355-2876191845-2165928818-14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D6"/>
    <w:rsid w:val="00003754"/>
    <w:rsid w:val="00010EF1"/>
    <w:rsid w:val="000126E2"/>
    <w:rsid w:val="00021598"/>
    <w:rsid w:val="00033F9C"/>
    <w:rsid w:val="000351C4"/>
    <w:rsid w:val="00040DE8"/>
    <w:rsid w:val="000429A2"/>
    <w:rsid w:val="00046107"/>
    <w:rsid w:val="000461A4"/>
    <w:rsid w:val="00056FD0"/>
    <w:rsid w:val="00061F31"/>
    <w:rsid w:val="000779D0"/>
    <w:rsid w:val="0008572A"/>
    <w:rsid w:val="00096E23"/>
    <w:rsid w:val="000A1C35"/>
    <w:rsid w:val="000B2C51"/>
    <w:rsid w:val="000C4A78"/>
    <w:rsid w:val="00102467"/>
    <w:rsid w:val="00114708"/>
    <w:rsid w:val="00134FDB"/>
    <w:rsid w:val="00144875"/>
    <w:rsid w:val="00155E0E"/>
    <w:rsid w:val="00165D99"/>
    <w:rsid w:val="0017165C"/>
    <w:rsid w:val="001740A4"/>
    <w:rsid w:val="00197866"/>
    <w:rsid w:val="001B3D11"/>
    <w:rsid w:val="001C13BC"/>
    <w:rsid w:val="0020451B"/>
    <w:rsid w:val="00237062"/>
    <w:rsid w:val="002557A6"/>
    <w:rsid w:val="002578DE"/>
    <w:rsid w:val="00267E11"/>
    <w:rsid w:val="002728DF"/>
    <w:rsid w:val="00274B22"/>
    <w:rsid w:val="00281AB8"/>
    <w:rsid w:val="00284E50"/>
    <w:rsid w:val="00287F03"/>
    <w:rsid w:val="00293B8C"/>
    <w:rsid w:val="002A4102"/>
    <w:rsid w:val="002A5EB3"/>
    <w:rsid w:val="002E2335"/>
    <w:rsid w:val="002F3E9A"/>
    <w:rsid w:val="003116DC"/>
    <w:rsid w:val="003116FF"/>
    <w:rsid w:val="003158BF"/>
    <w:rsid w:val="00315C8F"/>
    <w:rsid w:val="00325D60"/>
    <w:rsid w:val="00363EE1"/>
    <w:rsid w:val="00371175"/>
    <w:rsid w:val="00372F77"/>
    <w:rsid w:val="003738AD"/>
    <w:rsid w:val="003768DB"/>
    <w:rsid w:val="00382DC0"/>
    <w:rsid w:val="003856EE"/>
    <w:rsid w:val="00393235"/>
    <w:rsid w:val="003A219A"/>
    <w:rsid w:val="003A5133"/>
    <w:rsid w:val="003A5293"/>
    <w:rsid w:val="003A66A4"/>
    <w:rsid w:val="003B63CB"/>
    <w:rsid w:val="003D0560"/>
    <w:rsid w:val="003D3F76"/>
    <w:rsid w:val="003D7CD7"/>
    <w:rsid w:val="003E4288"/>
    <w:rsid w:val="003E5D88"/>
    <w:rsid w:val="003F3DAF"/>
    <w:rsid w:val="004110C2"/>
    <w:rsid w:val="004135F0"/>
    <w:rsid w:val="00421150"/>
    <w:rsid w:val="004259AF"/>
    <w:rsid w:val="00433788"/>
    <w:rsid w:val="00434E61"/>
    <w:rsid w:val="00441ECE"/>
    <w:rsid w:val="004467A0"/>
    <w:rsid w:val="00454F7D"/>
    <w:rsid w:val="00456756"/>
    <w:rsid w:val="0046509F"/>
    <w:rsid w:val="00465D9C"/>
    <w:rsid w:val="00466B76"/>
    <w:rsid w:val="00471896"/>
    <w:rsid w:val="00472FDA"/>
    <w:rsid w:val="0048450E"/>
    <w:rsid w:val="004A2107"/>
    <w:rsid w:val="004A3391"/>
    <w:rsid w:val="004C7325"/>
    <w:rsid w:val="004D38F2"/>
    <w:rsid w:val="004D5E94"/>
    <w:rsid w:val="004E3725"/>
    <w:rsid w:val="004F0D29"/>
    <w:rsid w:val="00501195"/>
    <w:rsid w:val="005015CD"/>
    <w:rsid w:val="005113D1"/>
    <w:rsid w:val="00526C2F"/>
    <w:rsid w:val="00530379"/>
    <w:rsid w:val="00530637"/>
    <w:rsid w:val="00537E3C"/>
    <w:rsid w:val="0057791F"/>
    <w:rsid w:val="005876FB"/>
    <w:rsid w:val="005A1C98"/>
    <w:rsid w:val="005A6101"/>
    <w:rsid w:val="005E0B33"/>
    <w:rsid w:val="006140A9"/>
    <w:rsid w:val="00615CA4"/>
    <w:rsid w:val="006203AE"/>
    <w:rsid w:val="0062648A"/>
    <w:rsid w:val="00630EE4"/>
    <w:rsid w:val="00633574"/>
    <w:rsid w:val="00652120"/>
    <w:rsid w:val="00662D32"/>
    <w:rsid w:val="00665589"/>
    <w:rsid w:val="0067294E"/>
    <w:rsid w:val="0068591B"/>
    <w:rsid w:val="006960C6"/>
    <w:rsid w:val="006A6563"/>
    <w:rsid w:val="006F6E63"/>
    <w:rsid w:val="006F7B88"/>
    <w:rsid w:val="00707F1F"/>
    <w:rsid w:val="0071120E"/>
    <w:rsid w:val="00712E13"/>
    <w:rsid w:val="00726475"/>
    <w:rsid w:val="00736164"/>
    <w:rsid w:val="00742A1F"/>
    <w:rsid w:val="00751253"/>
    <w:rsid w:val="00780615"/>
    <w:rsid w:val="007815A6"/>
    <w:rsid w:val="00795224"/>
    <w:rsid w:val="007A7A47"/>
    <w:rsid w:val="007B0B44"/>
    <w:rsid w:val="007B6E88"/>
    <w:rsid w:val="007C64D8"/>
    <w:rsid w:val="007C6C59"/>
    <w:rsid w:val="007D2CA3"/>
    <w:rsid w:val="007D52C3"/>
    <w:rsid w:val="007D6D19"/>
    <w:rsid w:val="00802ECD"/>
    <w:rsid w:val="00810331"/>
    <w:rsid w:val="00811B80"/>
    <w:rsid w:val="00814164"/>
    <w:rsid w:val="00833F1E"/>
    <w:rsid w:val="00834B53"/>
    <w:rsid w:val="0088003B"/>
    <w:rsid w:val="00881569"/>
    <w:rsid w:val="008903D2"/>
    <w:rsid w:val="008903DF"/>
    <w:rsid w:val="008A07CE"/>
    <w:rsid w:val="008A2968"/>
    <w:rsid w:val="008B42C7"/>
    <w:rsid w:val="008C7F23"/>
    <w:rsid w:val="008D38D4"/>
    <w:rsid w:val="008E74AB"/>
    <w:rsid w:val="008F4290"/>
    <w:rsid w:val="00926F5B"/>
    <w:rsid w:val="00936E39"/>
    <w:rsid w:val="009441DA"/>
    <w:rsid w:val="00957286"/>
    <w:rsid w:val="009614E2"/>
    <w:rsid w:val="00973ACF"/>
    <w:rsid w:val="00983FC6"/>
    <w:rsid w:val="009870A8"/>
    <w:rsid w:val="009D0310"/>
    <w:rsid w:val="009E790E"/>
    <w:rsid w:val="009F1E42"/>
    <w:rsid w:val="009F38AB"/>
    <w:rsid w:val="00A12B9E"/>
    <w:rsid w:val="00A15904"/>
    <w:rsid w:val="00A16CE2"/>
    <w:rsid w:val="00A4426C"/>
    <w:rsid w:val="00A54608"/>
    <w:rsid w:val="00A55C79"/>
    <w:rsid w:val="00A75BE7"/>
    <w:rsid w:val="00A823EB"/>
    <w:rsid w:val="00AA0516"/>
    <w:rsid w:val="00AB597C"/>
    <w:rsid w:val="00AC1194"/>
    <w:rsid w:val="00AC4169"/>
    <w:rsid w:val="00AE3A13"/>
    <w:rsid w:val="00AE6400"/>
    <w:rsid w:val="00B0244D"/>
    <w:rsid w:val="00B02751"/>
    <w:rsid w:val="00B430B7"/>
    <w:rsid w:val="00B52B08"/>
    <w:rsid w:val="00B634BD"/>
    <w:rsid w:val="00B65049"/>
    <w:rsid w:val="00B7479B"/>
    <w:rsid w:val="00B82C9D"/>
    <w:rsid w:val="00BA5E28"/>
    <w:rsid w:val="00BB4FE5"/>
    <w:rsid w:val="00BC4A63"/>
    <w:rsid w:val="00BC4C71"/>
    <w:rsid w:val="00BC519D"/>
    <w:rsid w:val="00BC6BDD"/>
    <w:rsid w:val="00BD3640"/>
    <w:rsid w:val="00BE619A"/>
    <w:rsid w:val="00C17F8C"/>
    <w:rsid w:val="00C25F70"/>
    <w:rsid w:val="00C313C6"/>
    <w:rsid w:val="00C317B7"/>
    <w:rsid w:val="00C33427"/>
    <w:rsid w:val="00C4247C"/>
    <w:rsid w:val="00C53FD4"/>
    <w:rsid w:val="00C62841"/>
    <w:rsid w:val="00C76AFF"/>
    <w:rsid w:val="00C8244E"/>
    <w:rsid w:val="00C86F52"/>
    <w:rsid w:val="00C87EDA"/>
    <w:rsid w:val="00C9052A"/>
    <w:rsid w:val="00C9432D"/>
    <w:rsid w:val="00CB278E"/>
    <w:rsid w:val="00CB27CC"/>
    <w:rsid w:val="00CF17CD"/>
    <w:rsid w:val="00CF48D9"/>
    <w:rsid w:val="00CF4EB4"/>
    <w:rsid w:val="00D23809"/>
    <w:rsid w:val="00D30D2C"/>
    <w:rsid w:val="00D64E3D"/>
    <w:rsid w:val="00D8617B"/>
    <w:rsid w:val="00D9676A"/>
    <w:rsid w:val="00DA065A"/>
    <w:rsid w:val="00DB04A0"/>
    <w:rsid w:val="00DC219A"/>
    <w:rsid w:val="00DC309F"/>
    <w:rsid w:val="00E01D98"/>
    <w:rsid w:val="00E070C8"/>
    <w:rsid w:val="00E2337D"/>
    <w:rsid w:val="00E72686"/>
    <w:rsid w:val="00E84097"/>
    <w:rsid w:val="00E879C1"/>
    <w:rsid w:val="00EA30C6"/>
    <w:rsid w:val="00EA70C2"/>
    <w:rsid w:val="00EB01D6"/>
    <w:rsid w:val="00EC7FA1"/>
    <w:rsid w:val="00EF2263"/>
    <w:rsid w:val="00EF5BEA"/>
    <w:rsid w:val="00EF65D6"/>
    <w:rsid w:val="00F133D2"/>
    <w:rsid w:val="00F2498F"/>
    <w:rsid w:val="00F2719F"/>
    <w:rsid w:val="00F32A9A"/>
    <w:rsid w:val="00F64138"/>
    <w:rsid w:val="00F90D35"/>
    <w:rsid w:val="00FA01FC"/>
    <w:rsid w:val="00FA3B46"/>
    <w:rsid w:val="00FA51FA"/>
    <w:rsid w:val="00FA7BB3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A065A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DA065A"/>
    <w:pPr>
      <w:keepNext/>
      <w:keepLines/>
      <w:spacing w:before="200"/>
      <w:outlineLvl w:val="1"/>
    </w:pPr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paragraph" w:styleId="Titre3">
    <w:name w:val="heading 3"/>
    <w:basedOn w:val="Normal"/>
    <w:next w:val="Normal"/>
    <w:link w:val="Titre3Car"/>
    <w:qFormat/>
    <w:rsid w:val="00EB01D6"/>
    <w:pPr>
      <w:numPr>
        <w:ilvl w:val="2"/>
        <w:numId w:val="1"/>
      </w:numPr>
      <w:spacing w:line="240" w:lineRule="auto"/>
      <w:ind w:left="720" w:hanging="432"/>
      <w:jc w:val="both"/>
      <w:outlineLvl w:val="2"/>
    </w:pPr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paragraph" w:styleId="Titre4">
    <w:name w:val="heading 4"/>
    <w:basedOn w:val="Paragraphedeliste"/>
    <w:next w:val="Normal"/>
    <w:link w:val="Titre4Car"/>
    <w:qFormat/>
    <w:rsid w:val="00EB01D6"/>
    <w:pPr>
      <w:numPr>
        <w:numId w:val="2"/>
      </w:numPr>
      <w:ind w:left="864" w:hanging="144"/>
      <w:outlineLvl w:val="3"/>
    </w:pPr>
    <w:rPr>
      <w:b/>
      <w:caps/>
      <w:color w:val="00558C"/>
    </w:rPr>
  </w:style>
  <w:style w:type="paragraph" w:styleId="Titre5">
    <w:name w:val="heading 5"/>
    <w:basedOn w:val="Normal"/>
    <w:next w:val="Normal"/>
    <w:link w:val="Titre5Car"/>
    <w:qFormat/>
    <w:rsid w:val="00EB01D6"/>
    <w:pPr>
      <w:numPr>
        <w:ilvl w:val="1"/>
        <w:numId w:val="2"/>
      </w:numPr>
      <w:spacing w:beforeLines="60" w:before="144" w:after="120" w:line="240" w:lineRule="auto"/>
      <w:ind w:left="1008"/>
      <w:jc w:val="both"/>
      <w:outlineLvl w:val="4"/>
    </w:pPr>
    <w:rPr>
      <w:rFonts w:eastAsia="Times New Roman" w:cs="Times New Roman"/>
      <w:b/>
      <w:lang w:eastAsia="fr-FR"/>
    </w:rPr>
  </w:style>
  <w:style w:type="paragraph" w:styleId="Titre6">
    <w:name w:val="heading 6"/>
    <w:basedOn w:val="Normal"/>
    <w:next w:val="Normal"/>
    <w:link w:val="Titre6Car"/>
    <w:qFormat/>
    <w:rsid w:val="00EB01D6"/>
    <w:pPr>
      <w:keepNext/>
      <w:numPr>
        <w:ilvl w:val="5"/>
        <w:numId w:val="1"/>
      </w:numPr>
      <w:spacing w:beforeLines="60" w:before="144" w:line="240" w:lineRule="auto"/>
      <w:ind w:left="1152" w:hanging="432"/>
      <w:jc w:val="center"/>
      <w:outlineLvl w:val="5"/>
    </w:pPr>
    <w:rPr>
      <w:rFonts w:eastAsia="Times New Roman" w:cs="Times New Roman"/>
      <w:i/>
      <w:iCs/>
      <w:lang w:eastAsia="fr-FR"/>
    </w:rPr>
  </w:style>
  <w:style w:type="paragraph" w:styleId="Titre7">
    <w:name w:val="heading 7"/>
    <w:basedOn w:val="Normal"/>
    <w:next w:val="Retraitcorpsdetexte2"/>
    <w:link w:val="Titre7Car"/>
    <w:rsid w:val="00EB01D6"/>
    <w:pPr>
      <w:numPr>
        <w:ilvl w:val="6"/>
        <w:numId w:val="1"/>
      </w:numPr>
      <w:tabs>
        <w:tab w:val="left" w:pos="1701"/>
      </w:tabs>
      <w:spacing w:before="120" w:after="120" w:line="240" w:lineRule="auto"/>
      <w:ind w:left="1296" w:hanging="288"/>
      <w:outlineLvl w:val="6"/>
    </w:pPr>
    <w:rPr>
      <w:rFonts w:ascii="Arial" w:eastAsia="Times New Roman" w:hAnsi="Arial" w:cs="Times New Roman"/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EB01D6"/>
    <w:pPr>
      <w:numPr>
        <w:ilvl w:val="7"/>
        <w:numId w:val="1"/>
      </w:numPr>
      <w:tabs>
        <w:tab w:val="left" w:pos="1985"/>
      </w:tabs>
      <w:spacing w:before="120" w:after="120" w:line="240" w:lineRule="auto"/>
      <w:ind w:left="1440" w:hanging="432"/>
      <w:outlineLvl w:val="7"/>
    </w:pPr>
    <w:rPr>
      <w:rFonts w:ascii="Arial" w:eastAsia="Times New Roman" w:hAnsi="Arial" w:cs="Times New Roman"/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EB01D6"/>
    <w:pPr>
      <w:numPr>
        <w:ilvl w:val="8"/>
        <w:numId w:val="1"/>
      </w:numPr>
      <w:tabs>
        <w:tab w:val="left" w:pos="2268"/>
      </w:tabs>
      <w:spacing w:before="120" w:after="120" w:line="240" w:lineRule="auto"/>
      <w:ind w:left="1584" w:hanging="144"/>
      <w:outlineLvl w:val="8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A065A"/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character" w:customStyle="1" w:styleId="Titre1Car">
    <w:name w:val="Titre 1 Car"/>
    <w:basedOn w:val="Policepardfaut"/>
    <w:link w:val="Titre1"/>
    <w:rsid w:val="00DA065A"/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character" w:customStyle="1" w:styleId="Titre3Car">
    <w:name w:val="Titre 3 Car"/>
    <w:basedOn w:val="Policepardfaut"/>
    <w:link w:val="Titre3"/>
    <w:rsid w:val="00EB01D6"/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EB01D6"/>
    <w:rPr>
      <w:rFonts w:eastAsia="Times New Roman" w:cs="Times New Roman"/>
      <w:b/>
      <w:caps/>
      <w:color w:val="00558C"/>
      <w:lang w:eastAsia="fr-FR"/>
    </w:rPr>
  </w:style>
  <w:style w:type="character" w:customStyle="1" w:styleId="Titre5Car">
    <w:name w:val="Titre 5 Car"/>
    <w:basedOn w:val="Policepardfaut"/>
    <w:link w:val="Titre5"/>
    <w:rsid w:val="00EB01D6"/>
    <w:rPr>
      <w:rFonts w:eastAsia="Times New Roman" w:cs="Times New Roman"/>
      <w:b/>
      <w:lang w:eastAsia="fr-FR"/>
    </w:rPr>
  </w:style>
  <w:style w:type="character" w:customStyle="1" w:styleId="Titre6Car">
    <w:name w:val="Titre 6 Car"/>
    <w:basedOn w:val="Policepardfaut"/>
    <w:link w:val="Titre6"/>
    <w:rsid w:val="00EB01D6"/>
    <w:rPr>
      <w:rFonts w:eastAsia="Times New Roman" w:cs="Times New Roman"/>
      <w:i/>
      <w:iCs/>
      <w:lang w:eastAsia="fr-FR"/>
    </w:rPr>
  </w:style>
  <w:style w:type="character" w:customStyle="1" w:styleId="Titre7Car">
    <w:name w:val="Titre 7 Car"/>
    <w:basedOn w:val="Policepardfaut"/>
    <w:link w:val="Titre7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Titre8Car">
    <w:name w:val="Titre 8 Car"/>
    <w:basedOn w:val="Policepardfaut"/>
    <w:link w:val="Titre8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Titre9Car">
    <w:name w:val="Titre 9 Car"/>
    <w:basedOn w:val="Policepardfaut"/>
    <w:link w:val="Titre9"/>
    <w:rsid w:val="00EB01D6"/>
    <w:rPr>
      <w:rFonts w:ascii="Arial" w:eastAsia="Times New Roman" w:hAnsi="Arial" w:cs="Times New Roman"/>
      <w:szCs w:val="20"/>
      <w:lang w:val="de-DE" w:eastAsia="de-DE"/>
    </w:rPr>
  </w:style>
  <w:style w:type="paragraph" w:styleId="Textedebulles">
    <w:name w:val="Balloon Text"/>
    <w:basedOn w:val="Normal"/>
    <w:link w:val="TextedebullesCar"/>
    <w:uiPriority w:val="99"/>
    <w:rsid w:val="00EB01D6"/>
    <w:pPr>
      <w:spacing w:beforeLines="60" w:before="144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EB01D6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odyTextChar">
    <w:name w:val="Body Text Char"/>
    <w:rsid w:val="00EB01D6"/>
    <w:rPr>
      <w:sz w:val="24"/>
      <w:szCs w:val="24"/>
      <w:lang w:val="en-GB" w:eastAsia="en-US" w:bidi="ar-SA"/>
    </w:rPr>
  </w:style>
  <w:style w:type="paragraph" w:styleId="Corpsdetexte">
    <w:name w:val="Body Text"/>
    <w:aliases w:val=" Char"/>
    <w:basedOn w:val="Normal"/>
    <w:link w:val="CorpsdetexteCar"/>
    <w:qFormat/>
    <w:rsid w:val="00EB01D6"/>
    <w:pPr>
      <w:spacing w:beforeLines="60" w:before="144" w:after="12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CorpsdetexteCar">
    <w:name w:val="Corps de texte Car"/>
    <w:aliases w:val=" Char Car"/>
    <w:basedOn w:val="Policepardfaut"/>
    <w:link w:val="Corpsdetexte"/>
    <w:rsid w:val="00EB01D6"/>
    <w:rPr>
      <w:rFonts w:eastAsia="Times New Roman" w:cs="Times New Roman"/>
      <w:sz w:val="24"/>
      <w:szCs w:val="24"/>
    </w:rPr>
  </w:style>
  <w:style w:type="paragraph" w:customStyle="1" w:styleId="IALASubtitle">
    <w:name w:val="IALA Subtitle"/>
    <w:basedOn w:val="Titre"/>
    <w:rsid w:val="00EB01D6"/>
  </w:style>
  <w:style w:type="paragraph" w:styleId="Titre">
    <w:name w:val="Title"/>
    <w:basedOn w:val="Normal"/>
    <w:link w:val="TitreCar"/>
    <w:qFormat/>
    <w:rsid w:val="00EB01D6"/>
    <w:pPr>
      <w:spacing w:beforeLines="60"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EB01D6"/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En-tteCar">
    <w:name w:val="En-tête Car"/>
    <w:basedOn w:val="Policepardfaut"/>
    <w:link w:val="En-tte"/>
    <w:rsid w:val="00EB01D6"/>
    <w:rPr>
      <w:rFonts w:eastAsia="Times New Roman" w:cs="Times New Roman"/>
      <w:lang w:eastAsia="fr-FR"/>
    </w:rPr>
  </w:style>
  <w:style w:type="paragraph" w:styleId="Pieddepage">
    <w:name w:val="footer"/>
    <w:basedOn w:val="Normal"/>
    <w:link w:val="PieddepageC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PieddepageCar">
    <w:name w:val="Pied de page Car"/>
    <w:basedOn w:val="Policepardfaut"/>
    <w:link w:val="Pieddepage"/>
    <w:rsid w:val="00EB01D6"/>
    <w:rPr>
      <w:rFonts w:eastAsia="Times New Roman" w:cs="Times New Roman"/>
      <w:lang w:eastAsia="fr-FR"/>
    </w:rPr>
  </w:style>
  <w:style w:type="paragraph" w:styleId="Notedebasdepage">
    <w:name w:val="footnote text"/>
    <w:basedOn w:val="Normal"/>
    <w:link w:val="NotedebasdepageCar"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EB01D6"/>
    <w:rPr>
      <w:rFonts w:eastAsia="Times New Roman" w:cs="Times New Roman"/>
      <w:lang w:eastAsia="fr-FR"/>
    </w:rPr>
  </w:style>
  <w:style w:type="character" w:styleId="Appelnotedebasdep">
    <w:name w:val="footnote reference"/>
    <w:basedOn w:val="Policepardfaut"/>
    <w:rsid w:val="00EB01D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EB01D6"/>
    <w:pPr>
      <w:spacing w:beforeLines="60" w:before="144" w:line="240" w:lineRule="auto"/>
      <w:ind w:left="720"/>
      <w:contextualSpacing/>
      <w:jc w:val="both"/>
    </w:pPr>
    <w:rPr>
      <w:rFonts w:eastAsia="Times New Roman" w:cs="Times New Roman"/>
      <w:lang w:eastAsia="fr-FR"/>
    </w:rPr>
  </w:style>
  <w:style w:type="character" w:styleId="Marquedecommentaire">
    <w:name w:val="annotation reference"/>
    <w:basedOn w:val="Policepardfaut"/>
    <w:unhideWhenUsed/>
    <w:rsid w:val="00EB01D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CommentaireCar">
    <w:name w:val="Commentaire Car"/>
    <w:basedOn w:val="Policepardfaut"/>
    <w:link w:val="Commentaire"/>
    <w:rsid w:val="00EB01D6"/>
    <w:rPr>
      <w:rFonts w:eastAsia="Times New Roman" w:cs="Times New Roman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EB01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B01D6"/>
    <w:rPr>
      <w:rFonts w:eastAsia="Times New Roman" w:cs="Times New Roman"/>
      <w:b/>
      <w:bCs/>
      <w:lang w:eastAsia="fr-FR"/>
    </w:rPr>
  </w:style>
  <w:style w:type="table" w:customStyle="1" w:styleId="TableauGrille4-Accentuation11">
    <w:name w:val="Tableau Grille 4 - Accentuation 11"/>
    <w:basedOn w:val="TableauNormal"/>
    <w:uiPriority w:val="49"/>
    <w:rsid w:val="00EB01D6"/>
    <w:pPr>
      <w:spacing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lledutableau">
    <w:name w:val="Table Grid"/>
    <w:basedOn w:val="TableauNormal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NoList1">
    <w:name w:val="No List1"/>
    <w:next w:val="Aucuneliste"/>
    <w:uiPriority w:val="99"/>
    <w:semiHidden/>
    <w:unhideWhenUsed/>
    <w:rsid w:val="00EB01D6"/>
  </w:style>
  <w:style w:type="paragraph" w:customStyle="1" w:styleId="Tabletext">
    <w:name w:val="Table text"/>
    <w:basedOn w:val="Normal"/>
    <w:rsid w:val="00EB01D6"/>
    <w:pPr>
      <w:spacing w:before="40" w:after="40" w:line="240" w:lineRule="auto"/>
    </w:pPr>
    <w:rPr>
      <w:rFonts w:ascii="Arial" w:eastAsia="PMingLiU" w:hAnsi="Arial" w:cs="Times New Roman"/>
      <w:szCs w:val="24"/>
    </w:rPr>
  </w:style>
  <w:style w:type="paragraph" w:customStyle="1" w:styleId="AnnexHead1">
    <w:name w:val="Annex Head 1"/>
    <w:basedOn w:val="Normal"/>
    <w:next w:val="Normal"/>
    <w:rsid w:val="00EB01D6"/>
    <w:pPr>
      <w:numPr>
        <w:numId w:val="3"/>
      </w:numPr>
      <w:tabs>
        <w:tab w:val="clear" w:pos="849"/>
      </w:tabs>
      <w:spacing w:before="240" w:after="240" w:line="240" w:lineRule="auto"/>
      <w:ind w:left="567" w:hanging="567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ActionIALA">
    <w:name w:val="Action IALA"/>
    <w:basedOn w:val="Normal"/>
    <w:next w:val="Corpsdetexte"/>
    <w:link w:val="ActionIALA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Arial"/>
      <w:i/>
      <w:iCs/>
      <w:lang w:val="en-US" w:eastAsia="en-GB"/>
    </w:rPr>
  </w:style>
  <w:style w:type="paragraph" w:customStyle="1" w:styleId="ActionMember">
    <w:name w:val="Action Member"/>
    <w:basedOn w:val="Normal"/>
    <w:next w:val="Corpsdetexte"/>
    <w:link w:val="ActionMember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Calibri"/>
      <w:i/>
      <w:iCs/>
      <w:lang w:val="en-US" w:eastAsia="ja-JP"/>
    </w:rPr>
  </w:style>
  <w:style w:type="paragraph" w:customStyle="1" w:styleId="Agenda">
    <w:name w:val="Agenda"/>
    <w:basedOn w:val="Normal"/>
    <w:rsid w:val="00EB01D6"/>
    <w:pPr>
      <w:tabs>
        <w:tab w:val="left" w:pos="5670"/>
      </w:tabs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AgendaItem">
    <w:name w:val="Agenda Item"/>
    <w:basedOn w:val="Normal"/>
    <w:rsid w:val="00EB01D6"/>
    <w:pPr>
      <w:numPr>
        <w:numId w:val="4"/>
      </w:numPr>
      <w:tabs>
        <w:tab w:val="left" w:pos="1985"/>
      </w:tabs>
      <w:spacing w:before="240" w:after="24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">
    <w:name w:val="Annex"/>
    <w:basedOn w:val="Normal"/>
    <w:next w:val="Corpsdetexte"/>
    <w:qFormat/>
    <w:rsid w:val="00EB01D6"/>
    <w:pPr>
      <w:numPr>
        <w:numId w:val="5"/>
      </w:numPr>
      <w:tabs>
        <w:tab w:val="num" w:pos="720"/>
      </w:tabs>
      <w:spacing w:after="240" w:line="240" w:lineRule="auto"/>
      <w:ind w:left="720" w:hanging="360"/>
      <w:jc w:val="both"/>
    </w:pPr>
    <w:rPr>
      <w:rFonts w:ascii="Calibri" w:eastAsia="Times New Roman" w:hAnsi="Calibri" w:cs="Arial"/>
      <w:b/>
      <w:bCs/>
      <w:caps/>
      <w:snapToGrid w:val="0"/>
      <w:color w:val="365F91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B01D6"/>
    <w:pPr>
      <w:numPr>
        <w:numId w:val="6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paragraph" w:customStyle="1" w:styleId="AnnexHead2">
    <w:name w:val="Annex Head 2"/>
    <w:basedOn w:val="Normal"/>
    <w:next w:val="Normal"/>
    <w:rsid w:val="00EB01D6"/>
    <w:pPr>
      <w:numPr>
        <w:ilvl w:val="1"/>
        <w:numId w:val="3"/>
      </w:numPr>
      <w:spacing w:before="120" w:after="12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Head3">
    <w:name w:val="Annex Head 3"/>
    <w:basedOn w:val="Normal"/>
    <w:next w:val="Normal"/>
    <w:rsid w:val="00EB01D6"/>
    <w:pPr>
      <w:numPr>
        <w:ilvl w:val="2"/>
        <w:numId w:val="3"/>
      </w:numPr>
      <w:spacing w:before="60" w:after="6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AnnexHead4">
    <w:name w:val="Annex Head 4"/>
    <w:basedOn w:val="Normal"/>
    <w:next w:val="Normal"/>
    <w:rsid w:val="00EB01D6"/>
    <w:pPr>
      <w:numPr>
        <w:ilvl w:val="3"/>
        <w:numId w:val="3"/>
      </w:numPr>
      <w:spacing w:after="120" w:line="240" w:lineRule="auto"/>
    </w:pPr>
    <w:rPr>
      <w:rFonts w:ascii="Arial" w:eastAsia="Times New Roman" w:hAnsi="Arial" w:cs="Times New Roman"/>
      <w:szCs w:val="24"/>
    </w:rPr>
  </w:style>
  <w:style w:type="paragraph" w:customStyle="1" w:styleId="AnnexTable">
    <w:name w:val="Annex Table"/>
    <w:basedOn w:val="Normal"/>
    <w:next w:val="Normal"/>
    <w:rsid w:val="00EB01D6"/>
    <w:pPr>
      <w:numPr>
        <w:numId w:val="8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numbering" w:styleId="ArticleSection">
    <w:name w:val="Outline List 3"/>
    <w:basedOn w:val="Aucuneliste"/>
    <w:rsid w:val="00EB01D6"/>
    <w:pPr>
      <w:numPr>
        <w:numId w:val="10"/>
      </w:numPr>
    </w:pPr>
  </w:style>
  <w:style w:type="paragraph" w:styleId="Corpsdetexte2">
    <w:name w:val="Body Text 2"/>
    <w:basedOn w:val="Normal"/>
    <w:link w:val="Corpsdetexte2Car"/>
    <w:rsid w:val="00EB01D6"/>
    <w:pPr>
      <w:autoSpaceDE w:val="0"/>
      <w:autoSpaceDN w:val="0"/>
      <w:adjustRightInd w:val="0"/>
      <w:spacing w:before="180" w:line="240" w:lineRule="auto"/>
      <w:ind w:left="720"/>
    </w:pPr>
    <w:rPr>
      <w:rFonts w:ascii="Arial" w:eastAsia="Times New Roman" w:hAnsi="Arial" w:cs="Times New Roman"/>
      <w:color w:val="000000"/>
      <w:szCs w:val="24"/>
    </w:rPr>
  </w:style>
  <w:style w:type="character" w:customStyle="1" w:styleId="Corpsdetexte2Car">
    <w:name w:val="Corps de texte 2 Car"/>
    <w:basedOn w:val="Policepardfaut"/>
    <w:link w:val="Corpsdetexte2"/>
    <w:rsid w:val="00EB01D6"/>
    <w:rPr>
      <w:rFonts w:ascii="Arial" w:eastAsia="Times New Roman" w:hAnsi="Arial" w:cs="Times New Roman"/>
      <w:color w:val="000000"/>
      <w:szCs w:val="24"/>
    </w:rPr>
  </w:style>
  <w:style w:type="paragraph" w:styleId="Corpsdetexte3">
    <w:name w:val="Body Text 3"/>
    <w:basedOn w:val="Normal"/>
    <w:link w:val="Corpsdetexte3Car"/>
    <w:rsid w:val="00EB01D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 w:line="240" w:lineRule="auto"/>
      <w:ind w:left="720"/>
    </w:pPr>
    <w:rPr>
      <w:rFonts w:ascii="Arial" w:eastAsia="Times New Roman" w:hAnsi="Arial" w:cs="Times New Roman"/>
      <w:bCs/>
      <w:i/>
      <w:iCs/>
      <w:szCs w:val="24"/>
    </w:rPr>
  </w:style>
  <w:style w:type="character" w:customStyle="1" w:styleId="Corpsdetexte3Car">
    <w:name w:val="Corps de texte 3 Car"/>
    <w:basedOn w:val="Policepardfaut"/>
    <w:link w:val="Corpsdetexte3"/>
    <w:rsid w:val="00EB01D6"/>
    <w:rPr>
      <w:rFonts w:ascii="Arial" w:eastAsia="Times New Roman" w:hAnsi="Arial" w:cs="Times New Roman"/>
      <w:bCs/>
      <w:i/>
      <w:iCs/>
      <w:szCs w:val="24"/>
    </w:rPr>
  </w:style>
  <w:style w:type="paragraph" w:styleId="Retrait1religne">
    <w:name w:val="Body Text First Indent"/>
    <w:basedOn w:val="Normal"/>
    <w:link w:val="Retrait1religneCar"/>
    <w:rsid w:val="00EB01D6"/>
    <w:pPr>
      <w:spacing w:line="240" w:lineRule="auto"/>
      <w:ind w:left="851"/>
      <w:jc w:val="both"/>
    </w:pPr>
    <w:rPr>
      <w:rFonts w:ascii="Arial" w:eastAsia="Times New Roman" w:hAnsi="Arial" w:cs="Times New Roman"/>
      <w:szCs w:val="24"/>
    </w:rPr>
  </w:style>
  <w:style w:type="character" w:customStyle="1" w:styleId="Retrait1religneCar">
    <w:name w:val="Retrait 1re ligne Car"/>
    <w:basedOn w:val="CorpsdetexteCar"/>
    <w:link w:val="Retrait1religne"/>
    <w:rsid w:val="00EB01D6"/>
    <w:rPr>
      <w:rFonts w:ascii="Arial" w:eastAsia="Times New Roman" w:hAnsi="Arial" w:cs="Times New Roman"/>
      <w:sz w:val="24"/>
      <w:szCs w:val="24"/>
    </w:rPr>
  </w:style>
  <w:style w:type="paragraph" w:styleId="Retraitcorpsdetexte">
    <w:name w:val="Body Text Indent"/>
    <w:basedOn w:val="Normal"/>
    <w:link w:val="RetraitcorpsdetexteCar"/>
    <w:rsid w:val="00EB01D6"/>
    <w:pPr>
      <w:spacing w:after="120" w:line="240" w:lineRule="auto"/>
      <w:ind w:left="567"/>
    </w:pPr>
    <w:rPr>
      <w:rFonts w:ascii="Arial" w:eastAsia="Times New Roman" w:hAnsi="Arial" w:cs="Times New Roman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EB01D6"/>
    <w:rPr>
      <w:rFonts w:ascii="Arial" w:eastAsia="Times New Roman" w:hAnsi="Arial" w:cs="Times New Roman"/>
      <w:szCs w:val="24"/>
    </w:rPr>
  </w:style>
  <w:style w:type="paragraph" w:styleId="Retraitcorpset1relig">
    <w:name w:val="Body Text First Indent 2"/>
    <w:aliases w:val="Body Text Second Indent"/>
    <w:basedOn w:val="Retrait1religne"/>
    <w:link w:val="Retraitcorpset1religCar"/>
    <w:rsid w:val="00EB01D6"/>
    <w:pPr>
      <w:ind w:left="720"/>
    </w:pPr>
    <w:rPr>
      <w:lang w:val="en-US"/>
    </w:rPr>
  </w:style>
  <w:style w:type="character" w:customStyle="1" w:styleId="Retraitcorpset1religCar">
    <w:name w:val="Retrait corps et 1re lig. Car"/>
    <w:aliases w:val="Body Text Second Indent Car"/>
    <w:basedOn w:val="RetraitcorpsdetexteCar"/>
    <w:link w:val="Retraitcorpset1relig"/>
    <w:rsid w:val="00EB01D6"/>
    <w:rPr>
      <w:rFonts w:ascii="Arial" w:eastAsia="Times New Roman" w:hAnsi="Arial" w:cs="Times New Roman"/>
      <w:szCs w:val="24"/>
      <w:lang w:val="en-US"/>
    </w:rPr>
  </w:style>
  <w:style w:type="paragraph" w:styleId="Retraitcorpsdetexte2">
    <w:name w:val="Body Text Indent 2"/>
    <w:basedOn w:val="Normal"/>
    <w:link w:val="Retraitcorpsdetexte2Car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4"/>
      <w:lang w:eastAsia="de-DE"/>
    </w:rPr>
  </w:style>
  <w:style w:type="character" w:customStyle="1" w:styleId="Retraitcorpsdetexte2Car">
    <w:name w:val="Retrait corps de texte 2 Car"/>
    <w:basedOn w:val="Policepardfaut"/>
    <w:link w:val="Retraitcorpsdetexte2"/>
    <w:rsid w:val="00EB01D6"/>
    <w:rPr>
      <w:rFonts w:ascii="Arial" w:eastAsia="Times New Roman" w:hAnsi="Arial" w:cs="Times New Roman"/>
      <w:szCs w:val="24"/>
      <w:lang w:eastAsia="de-DE"/>
    </w:rPr>
  </w:style>
  <w:style w:type="paragraph" w:customStyle="1" w:styleId="Bullet1">
    <w:name w:val="Bullet 1"/>
    <w:basedOn w:val="Corpsdetexte"/>
    <w:qFormat/>
    <w:rsid w:val="00EB01D6"/>
    <w:pPr>
      <w:numPr>
        <w:numId w:val="32"/>
      </w:numPr>
      <w:tabs>
        <w:tab w:val="num" w:pos="360"/>
      </w:tabs>
      <w:spacing w:beforeLines="0" w:before="0"/>
      <w:ind w:left="0" w:firstLine="0"/>
      <w:outlineLvl w:val="0"/>
    </w:pPr>
    <w:rPr>
      <w:rFonts w:ascii="Calibri" w:eastAsia="Calibri" w:hAnsi="Calibri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EB01D6"/>
    <w:pPr>
      <w:suppressAutoHyphens/>
      <w:spacing w:after="120" w:line="240" w:lineRule="auto"/>
      <w:ind w:left="1134"/>
      <w:jc w:val="both"/>
    </w:pPr>
    <w:rPr>
      <w:rFonts w:ascii="Arial" w:eastAsia="Times New Roman" w:hAnsi="Arial" w:cs="Arial"/>
      <w:lang w:val="fr-FR" w:eastAsia="en-GB"/>
    </w:rPr>
  </w:style>
  <w:style w:type="paragraph" w:customStyle="1" w:styleId="Bullet2">
    <w:name w:val="Bullet 2"/>
    <w:basedOn w:val="Normal"/>
    <w:qFormat/>
    <w:rsid w:val="00EB01D6"/>
    <w:pPr>
      <w:numPr>
        <w:numId w:val="11"/>
      </w:numPr>
      <w:tabs>
        <w:tab w:val="left" w:pos="1560"/>
      </w:tabs>
      <w:spacing w:after="120" w:line="240" w:lineRule="auto"/>
      <w:ind w:left="1560" w:hanging="426"/>
      <w:jc w:val="both"/>
    </w:pPr>
    <w:rPr>
      <w:rFonts w:ascii="Arial" w:eastAsia="Times New Roman" w:hAnsi="Arial" w:cs="Arial"/>
      <w:lang w:eastAsia="en-GB"/>
    </w:rPr>
  </w:style>
  <w:style w:type="paragraph" w:customStyle="1" w:styleId="Bullet2text">
    <w:name w:val="Bullet 2 text"/>
    <w:basedOn w:val="Normal"/>
    <w:rsid w:val="00EB01D6"/>
    <w:pPr>
      <w:suppressAutoHyphens/>
      <w:spacing w:after="120" w:line="240" w:lineRule="auto"/>
      <w:ind w:left="1701"/>
      <w:jc w:val="both"/>
    </w:pPr>
    <w:rPr>
      <w:rFonts w:ascii="Arial" w:eastAsia="Times New Roman" w:hAnsi="Arial" w:cs="Arial"/>
      <w:lang w:eastAsia="en-GB"/>
    </w:rPr>
  </w:style>
  <w:style w:type="paragraph" w:customStyle="1" w:styleId="Bullet3">
    <w:name w:val="Bullet 3"/>
    <w:basedOn w:val="Normal"/>
    <w:rsid w:val="00EB01D6"/>
    <w:pPr>
      <w:numPr>
        <w:numId w:val="12"/>
      </w:numPr>
      <w:spacing w:after="60" w:line="240" w:lineRule="auto"/>
      <w:ind w:left="1985" w:hanging="425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Bullet3text">
    <w:name w:val="Bullet 3 text"/>
    <w:basedOn w:val="Normal"/>
    <w:rsid w:val="00EB01D6"/>
    <w:pPr>
      <w:suppressAutoHyphens/>
      <w:spacing w:after="60" w:line="240" w:lineRule="auto"/>
      <w:ind w:left="2268"/>
    </w:pPr>
    <w:rPr>
      <w:rFonts w:ascii="Arial" w:eastAsia="Times New Roman" w:hAnsi="Arial" w:cs="Arial"/>
      <w:sz w:val="20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B01D6"/>
    <w:pPr>
      <w:numPr>
        <w:numId w:val="13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character" w:styleId="Lienhypertexte">
    <w:name w:val="Hyperlink"/>
    <w:basedOn w:val="Policepardfaut"/>
    <w:uiPriority w:val="99"/>
    <w:rsid w:val="00EB01D6"/>
    <w:rPr>
      <w:color w:val="0000FF"/>
      <w:u w:val="single"/>
    </w:rPr>
  </w:style>
  <w:style w:type="paragraph" w:customStyle="1" w:styleId="List1">
    <w:name w:val="List 1"/>
    <w:basedOn w:val="Normal"/>
    <w:qFormat/>
    <w:rsid w:val="00EB01D6"/>
    <w:pPr>
      <w:numPr>
        <w:numId w:val="33"/>
      </w:numPr>
      <w:spacing w:after="120" w:line="240" w:lineRule="auto"/>
      <w:jc w:val="both"/>
    </w:pPr>
    <w:rPr>
      <w:rFonts w:ascii="Calibri" w:eastAsia="MS Mincho" w:hAnsi="Calibri" w:cs="Calibri"/>
      <w:lang w:eastAsia="ja-JP"/>
    </w:rPr>
  </w:style>
  <w:style w:type="paragraph" w:customStyle="1" w:styleId="List1indent">
    <w:name w:val="List 1 indent"/>
    <w:basedOn w:val="Normal"/>
    <w:qFormat/>
    <w:rsid w:val="00EB01D6"/>
    <w:pPr>
      <w:numPr>
        <w:ilvl w:val="1"/>
        <w:numId w:val="33"/>
      </w:numPr>
      <w:spacing w:after="120" w:line="240" w:lineRule="auto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EB01D6"/>
    <w:pPr>
      <w:widowControl w:val="0"/>
      <w:numPr>
        <w:ilvl w:val="2"/>
        <w:numId w:val="3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B01D6"/>
    <w:pPr>
      <w:spacing w:after="60" w:line="240" w:lineRule="auto"/>
      <w:ind w:left="1701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text">
    <w:name w:val="List 1 text"/>
    <w:basedOn w:val="Normal"/>
    <w:qFormat/>
    <w:rsid w:val="00EB01D6"/>
    <w:pPr>
      <w:spacing w:after="120" w:line="240" w:lineRule="auto"/>
      <w:ind w:left="567"/>
    </w:pPr>
    <w:rPr>
      <w:rFonts w:ascii="Arial" w:eastAsia="Times New Roman" w:hAnsi="Arial" w:cs="Arial"/>
      <w:lang w:eastAsia="en-GB"/>
    </w:rPr>
  </w:style>
  <w:style w:type="paragraph" w:styleId="Listepuces">
    <w:name w:val="List Bullet"/>
    <w:basedOn w:val="Normal"/>
    <w:autoRedefine/>
    <w:rsid w:val="00EB01D6"/>
    <w:pPr>
      <w:spacing w:before="60" w:after="80" w:line="240" w:lineRule="auto"/>
      <w:ind w:left="354"/>
    </w:pPr>
    <w:rPr>
      <w:rFonts w:ascii="Arial" w:eastAsia="Times New Roman" w:hAnsi="Arial" w:cs="Times New Roman"/>
      <w:szCs w:val="24"/>
    </w:rPr>
  </w:style>
  <w:style w:type="paragraph" w:styleId="Listenumros">
    <w:name w:val="List Number"/>
    <w:basedOn w:val="Normal"/>
    <w:rsid w:val="00EB01D6"/>
    <w:pPr>
      <w:numPr>
        <w:numId w:val="14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styleId="Listenumros2">
    <w:name w:val="List Number 2"/>
    <w:basedOn w:val="Normal"/>
    <w:rsid w:val="00EB01D6"/>
    <w:pPr>
      <w:numPr>
        <w:numId w:val="15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customStyle="1" w:styleId="Maintext">
    <w:name w:val="Main text"/>
    <w:basedOn w:val="Normal"/>
    <w:rsid w:val="00EB01D6"/>
    <w:pPr>
      <w:suppressAutoHyphens/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MainTitle">
    <w:name w:val="Main Title"/>
    <w:basedOn w:val="Normal"/>
    <w:next w:val="Titre1"/>
    <w:rsid w:val="00EB01D6"/>
    <w:pPr>
      <w:tabs>
        <w:tab w:val="left" w:pos="2268"/>
      </w:tabs>
      <w:suppressAutoHyphens/>
      <w:spacing w:after="360" w:line="240" w:lineRule="auto"/>
    </w:pPr>
    <w:rPr>
      <w:rFonts w:ascii="Arial" w:eastAsia="Times New Roman" w:hAnsi="Arial" w:cs="Times New Roman"/>
      <w:b/>
      <w:spacing w:val="-2"/>
      <w:sz w:val="36"/>
      <w:szCs w:val="24"/>
    </w:rPr>
  </w:style>
  <w:style w:type="character" w:styleId="Numrodepage">
    <w:name w:val="page number"/>
    <w:basedOn w:val="Policepardfaut"/>
    <w:rsid w:val="00EB01D6"/>
  </w:style>
  <w:style w:type="paragraph" w:styleId="Citation">
    <w:name w:val="Quote"/>
    <w:basedOn w:val="Normal"/>
    <w:link w:val="CitationCar"/>
    <w:rsid w:val="00EB01D6"/>
    <w:pPr>
      <w:spacing w:before="60" w:after="60" w:line="240" w:lineRule="auto"/>
      <w:ind w:left="567" w:right="935"/>
      <w:jc w:val="both"/>
    </w:pPr>
    <w:rPr>
      <w:rFonts w:ascii="Arial" w:eastAsia="Times New Roman" w:hAnsi="Arial" w:cs="Times New Roman"/>
      <w:i/>
      <w:szCs w:val="24"/>
    </w:rPr>
  </w:style>
  <w:style w:type="character" w:customStyle="1" w:styleId="CitationCar">
    <w:name w:val="Citation Car"/>
    <w:basedOn w:val="Policepardfaut"/>
    <w:link w:val="Citation"/>
    <w:rsid w:val="00EB01D6"/>
    <w:rPr>
      <w:rFonts w:ascii="Arial" w:eastAsia="Times New Roman" w:hAnsi="Arial" w:cs="Times New Roman"/>
      <w:i/>
      <w:szCs w:val="24"/>
    </w:rPr>
  </w:style>
  <w:style w:type="paragraph" w:customStyle="1" w:styleId="Recallings">
    <w:name w:val="Recallings"/>
    <w:basedOn w:val="Corpsdetexte"/>
    <w:rsid w:val="00EB01D6"/>
    <w:pPr>
      <w:spacing w:beforeLines="0" w:before="240"/>
      <w:ind w:left="425"/>
    </w:pPr>
    <w:rPr>
      <w:rFonts w:ascii="Calibri" w:hAnsi="Calibri" w:cs="Arial"/>
      <w:sz w:val="22"/>
    </w:rPr>
  </w:style>
  <w:style w:type="paragraph" w:customStyle="1" w:styleId="RecommendsNo">
    <w:name w:val="Recommends No"/>
    <w:basedOn w:val="Normal"/>
    <w:rsid w:val="00EB01D6"/>
    <w:pPr>
      <w:spacing w:after="120" w:line="240" w:lineRule="auto"/>
      <w:ind w:left="992" w:hanging="567"/>
      <w:jc w:val="both"/>
    </w:pPr>
    <w:rPr>
      <w:rFonts w:ascii="Arial" w:eastAsia="Times New Roman" w:hAnsi="Arial" w:cs="Times New Roman"/>
      <w:szCs w:val="24"/>
    </w:rPr>
  </w:style>
  <w:style w:type="character" w:customStyle="1" w:styleId="StyleFootnoteReference115ptBlack">
    <w:name w:val="Style Footnote Reference + 11.5 pt Black"/>
    <w:basedOn w:val="Appelnotedebasdep"/>
    <w:rsid w:val="00EB01D6"/>
    <w:rPr>
      <w:rFonts w:ascii="Arial" w:hAnsi="Arial"/>
      <w:color w:val="000000"/>
      <w:sz w:val="23"/>
      <w:vertAlign w:val="superscript"/>
    </w:rPr>
  </w:style>
  <w:style w:type="paragraph" w:styleId="Sous-titre">
    <w:name w:val="Subtitle"/>
    <w:basedOn w:val="Normal"/>
    <w:link w:val="Sous-titreCar"/>
    <w:qFormat/>
    <w:rsid w:val="00EB01D6"/>
    <w:pPr>
      <w:spacing w:after="60" w:line="240" w:lineRule="auto"/>
      <w:jc w:val="center"/>
      <w:outlineLvl w:val="1"/>
    </w:pPr>
    <w:rPr>
      <w:rFonts w:ascii="Arial" w:eastAsia="Times New Roman" w:hAnsi="Arial" w:cs="Arial"/>
      <w:szCs w:val="24"/>
    </w:rPr>
  </w:style>
  <w:style w:type="character" w:customStyle="1" w:styleId="Sous-titreCar">
    <w:name w:val="Sous-titre Car"/>
    <w:basedOn w:val="Policepardfaut"/>
    <w:link w:val="Sous-titre"/>
    <w:rsid w:val="00EB01D6"/>
    <w:rPr>
      <w:rFonts w:ascii="Arial" w:eastAsia="Times New Roman" w:hAnsi="Arial" w:cs="Arial"/>
      <w:szCs w:val="24"/>
    </w:rPr>
  </w:style>
  <w:style w:type="paragraph" w:styleId="Tabledesillustrations">
    <w:name w:val="table of figures"/>
    <w:basedOn w:val="Normal"/>
    <w:next w:val="Normal"/>
    <w:uiPriority w:val="99"/>
    <w:rsid w:val="00EB01D6"/>
    <w:pPr>
      <w:numPr>
        <w:numId w:val="28"/>
      </w:numPr>
      <w:tabs>
        <w:tab w:val="right" w:pos="9639"/>
      </w:tabs>
      <w:spacing w:before="60" w:after="60" w:line="240" w:lineRule="auto"/>
      <w:ind w:right="284"/>
    </w:pPr>
    <w:rPr>
      <w:rFonts w:ascii="Arial" w:eastAsia="Times New Roman" w:hAnsi="Arial" w:cs="Times New Roman"/>
    </w:rPr>
  </w:style>
  <w:style w:type="paragraph" w:customStyle="1" w:styleId="Table">
    <w:name w:val="Table_#"/>
    <w:basedOn w:val="Normal"/>
    <w:next w:val="Normal"/>
    <w:qFormat/>
    <w:rsid w:val="00EB01D6"/>
    <w:pPr>
      <w:numPr>
        <w:numId w:val="17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paragraph" w:customStyle="1" w:styleId="THECOUNCIL">
    <w:name w:val="THE COUNCIL"/>
    <w:basedOn w:val="Corpsdetexte"/>
    <w:rsid w:val="00EB01D6"/>
    <w:pPr>
      <w:spacing w:beforeLines="0" w:before="0"/>
    </w:pPr>
    <w:rPr>
      <w:rFonts w:ascii="Calibri" w:hAnsi="Calibri" w:cs="Arial"/>
      <w:b/>
      <w:sz w:val="28"/>
    </w:rPr>
  </w:style>
  <w:style w:type="paragraph" w:customStyle="1" w:styleId="TOC11">
    <w:name w:val="TOC 11"/>
    <w:basedOn w:val="Normal"/>
    <w:next w:val="Normal"/>
    <w:autoRedefine/>
    <w:uiPriority w:val="39"/>
    <w:rsid w:val="00EB01D6"/>
    <w:pPr>
      <w:tabs>
        <w:tab w:val="right" w:leader="dot" w:pos="9639"/>
      </w:tabs>
      <w:spacing w:before="120" w:after="120" w:line="240" w:lineRule="auto"/>
      <w:ind w:left="567" w:right="284" w:hanging="567"/>
      <w:jc w:val="both"/>
    </w:pPr>
    <w:rPr>
      <w:rFonts w:ascii="Calibri" w:eastAsia="MS Mincho" w:hAnsi="Calibri" w:cs="Arial"/>
      <w:noProof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EB01D6"/>
    <w:pPr>
      <w:tabs>
        <w:tab w:val="left" w:pos="1843"/>
        <w:tab w:val="right" w:pos="9639"/>
      </w:tabs>
      <w:spacing w:before="120" w:after="120" w:line="240" w:lineRule="auto"/>
      <w:ind w:left="1559" w:right="284" w:hanging="1134"/>
    </w:pPr>
    <w:rPr>
      <w:rFonts w:ascii="Calibri" w:eastAsia="MS Mincho" w:hAnsi="Calibri" w:cs="Arial"/>
      <w:noProof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EB01D6"/>
    <w:pPr>
      <w:tabs>
        <w:tab w:val="right" w:pos="9639"/>
      </w:tabs>
      <w:spacing w:before="60" w:after="60" w:line="240" w:lineRule="auto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styleId="TM4">
    <w:name w:val="toc 4"/>
    <w:basedOn w:val="Normal"/>
    <w:next w:val="Normal"/>
    <w:autoRedefine/>
    <w:uiPriority w:val="39"/>
    <w:rsid w:val="00EB01D6"/>
    <w:pPr>
      <w:tabs>
        <w:tab w:val="right" w:pos="9639"/>
      </w:tabs>
      <w:spacing w:before="120" w:after="120" w:line="240" w:lineRule="auto"/>
      <w:ind w:right="284"/>
    </w:pPr>
    <w:rPr>
      <w:rFonts w:ascii="Arial" w:eastAsia="Times New Roman" w:hAnsi="Arial" w:cs="Times New Roman"/>
      <w:noProof/>
      <w:lang w:eastAsia="en-GB"/>
    </w:rPr>
  </w:style>
  <w:style w:type="paragraph" w:customStyle="1" w:styleId="TOC51">
    <w:name w:val="TOC 51"/>
    <w:basedOn w:val="Normal"/>
    <w:next w:val="Normal"/>
    <w:autoRedefine/>
    <w:uiPriority w:val="39"/>
    <w:rsid w:val="00EB01D6"/>
    <w:pPr>
      <w:tabs>
        <w:tab w:val="right" w:pos="9628"/>
      </w:tabs>
      <w:spacing w:before="120" w:after="120" w:line="240" w:lineRule="auto"/>
      <w:ind w:left="1418" w:right="284" w:hanging="1418"/>
    </w:pPr>
    <w:rPr>
      <w:rFonts w:ascii="Arial" w:eastAsia="MS Mincho" w:hAnsi="Arial" w:cs="Arial"/>
      <w:noProof/>
      <w:lang w:val="en-US" w:eastAsia="ja-JP"/>
    </w:rPr>
  </w:style>
  <w:style w:type="paragraph" w:styleId="TM6">
    <w:name w:val="toc 6"/>
    <w:basedOn w:val="Normal"/>
    <w:next w:val="Normal"/>
    <w:autoRedefine/>
    <w:uiPriority w:val="39"/>
    <w:rsid w:val="00EB01D6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EB01D6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EB01D6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EB01D6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table" w:customStyle="1" w:styleId="TableGrid1">
    <w:name w:val="Table Grid1"/>
    <w:basedOn w:val="TableauNormal"/>
    <w:next w:val="Grilledutableau"/>
    <w:uiPriority w:val="39"/>
    <w:rsid w:val="00EB01D6"/>
    <w:pPr>
      <w:spacing w:line="240" w:lineRule="auto"/>
    </w:pPr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indent1">
    <w:name w:val="List 1 indent 1"/>
    <w:basedOn w:val="Normal"/>
    <w:qFormat/>
    <w:rsid w:val="00EB01D6"/>
    <w:pPr>
      <w:numPr>
        <w:ilvl w:val="1"/>
        <w:numId w:val="27"/>
      </w:numPr>
      <w:spacing w:after="120" w:line="240" w:lineRule="auto"/>
      <w:jc w:val="both"/>
    </w:pPr>
    <w:rPr>
      <w:rFonts w:ascii="Arial" w:eastAsia="Times New Roman" w:hAnsi="Arial" w:cs="Arial"/>
      <w:lang w:eastAsia="en-GB"/>
    </w:rPr>
  </w:style>
  <w:style w:type="paragraph" w:styleId="Textebrut">
    <w:name w:val="Plain Text"/>
    <w:basedOn w:val="Normal"/>
    <w:link w:val="TextebrutCar"/>
    <w:rsid w:val="00EB01D6"/>
    <w:pPr>
      <w:spacing w:line="240" w:lineRule="auto"/>
    </w:pPr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TextebrutCar">
    <w:name w:val="Texte brut Car"/>
    <w:basedOn w:val="Policepardfaut"/>
    <w:link w:val="Textebrut"/>
    <w:rsid w:val="00EB01D6"/>
    <w:rPr>
      <w:rFonts w:ascii="Consolas" w:eastAsia="Times New Roman" w:hAnsi="Consolas" w:cs="Times New Roman"/>
      <w:sz w:val="21"/>
      <w:szCs w:val="21"/>
      <w:lang w:val="en-US"/>
    </w:rPr>
  </w:style>
  <w:style w:type="character" w:styleId="Lienhypertextesuivivisit">
    <w:name w:val="FollowedHyperlink"/>
    <w:basedOn w:val="Policepardfaut"/>
    <w:uiPriority w:val="99"/>
    <w:unhideWhenUsed/>
    <w:rsid w:val="00EB01D6"/>
    <w:rPr>
      <w:color w:val="800080"/>
      <w:u w:val="single"/>
    </w:rPr>
  </w:style>
  <w:style w:type="paragraph" w:customStyle="1" w:styleId="AppendixHeading1">
    <w:name w:val="Appendix Heading 1"/>
    <w:basedOn w:val="Normal"/>
    <w:next w:val="Corpsdetexte"/>
    <w:rsid w:val="00EB01D6"/>
    <w:pPr>
      <w:numPr>
        <w:numId w:val="9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Corpsdetexte"/>
    <w:qFormat/>
    <w:rsid w:val="00EB01D6"/>
    <w:pPr>
      <w:numPr>
        <w:ilvl w:val="1"/>
        <w:numId w:val="9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ppendixHeading3">
    <w:name w:val="Appendix Heading 3"/>
    <w:basedOn w:val="Normal"/>
    <w:next w:val="Normal"/>
    <w:rsid w:val="00EB01D6"/>
    <w:pPr>
      <w:numPr>
        <w:ilvl w:val="2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Corpsdetexte"/>
    <w:rsid w:val="00EB01D6"/>
    <w:pPr>
      <w:numPr>
        <w:ilvl w:val="3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EB01D6"/>
    <w:pPr>
      <w:spacing w:before="120" w:after="120" w:line="240" w:lineRule="auto"/>
    </w:pPr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nnexHeading1">
    <w:name w:val="Annex Heading 1"/>
    <w:basedOn w:val="Normal"/>
    <w:next w:val="Corpsdetexte"/>
    <w:qFormat/>
    <w:rsid w:val="00EB01D6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nnexHeading2">
    <w:name w:val="Annex Heading 2"/>
    <w:basedOn w:val="Normal"/>
    <w:next w:val="Corpsdetexte"/>
    <w:qFormat/>
    <w:rsid w:val="00EB01D6"/>
    <w:pPr>
      <w:numPr>
        <w:ilvl w:val="1"/>
        <w:numId w:val="7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nnexHeading3">
    <w:name w:val="Annex Heading 3"/>
    <w:basedOn w:val="Normal"/>
    <w:next w:val="Normal"/>
    <w:rsid w:val="00EB01D6"/>
    <w:pPr>
      <w:numPr>
        <w:ilvl w:val="2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nnexHeading4">
    <w:name w:val="Annex Heading 4"/>
    <w:basedOn w:val="Normal"/>
    <w:next w:val="Corpsdetexte"/>
    <w:rsid w:val="00EB01D6"/>
    <w:pPr>
      <w:numPr>
        <w:ilvl w:val="3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List1indent1text">
    <w:name w:val="List 1 indent 1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Arial"/>
      <w:lang w:eastAsia="fr-FR"/>
    </w:rPr>
  </w:style>
  <w:style w:type="paragraph" w:customStyle="1" w:styleId="References">
    <w:name w:val="References"/>
    <w:basedOn w:val="Normal"/>
    <w:qFormat/>
    <w:rsid w:val="00EB01D6"/>
    <w:pPr>
      <w:numPr>
        <w:numId w:val="16"/>
      </w:numPr>
      <w:spacing w:after="120" w:line="240" w:lineRule="auto"/>
    </w:pPr>
    <w:rPr>
      <w:rFonts w:ascii="Arial" w:eastAsia="Times New Roman" w:hAnsi="Arial" w:cs="Times New Roman"/>
      <w:szCs w:val="20"/>
    </w:rPr>
  </w:style>
  <w:style w:type="paragraph" w:customStyle="1" w:styleId="ecxmsonormal">
    <w:name w:val="ecxmsonormal"/>
    <w:basedOn w:val="Normal"/>
    <w:uiPriority w:val="99"/>
    <w:rsid w:val="00EB01D6"/>
    <w:pPr>
      <w:suppressAutoHyphens/>
      <w:spacing w:line="240" w:lineRule="auto"/>
    </w:pPr>
    <w:rPr>
      <w:rFonts w:ascii="Times New Roman" w:eastAsia="Calibri" w:hAnsi="Times New Roman" w:cs="Times New Roman"/>
      <w:sz w:val="24"/>
      <w:szCs w:val="24"/>
      <w:lang w:val="es-ES" w:eastAsia="ar-SA"/>
    </w:rPr>
  </w:style>
  <w:style w:type="character" w:customStyle="1" w:styleId="hps">
    <w:name w:val="hps"/>
    <w:basedOn w:val="Policepardfaut"/>
    <w:uiPriority w:val="99"/>
    <w:rsid w:val="00EB01D6"/>
    <w:rPr>
      <w:rFonts w:cs="Times New Roman"/>
    </w:rPr>
  </w:style>
  <w:style w:type="paragraph" w:customStyle="1" w:styleId="Appendix">
    <w:name w:val="Appendix"/>
    <w:basedOn w:val="Normal"/>
    <w:next w:val="Normal"/>
    <w:rsid w:val="00EB01D6"/>
    <w:pPr>
      <w:numPr>
        <w:numId w:val="18"/>
      </w:numPr>
      <w:tabs>
        <w:tab w:val="left" w:pos="1985"/>
      </w:tabs>
      <w:spacing w:before="120" w:after="240" w:line="240" w:lineRule="auto"/>
    </w:pPr>
    <w:rPr>
      <w:rFonts w:ascii="Arial" w:eastAsia="Calibri" w:hAnsi="Arial" w:cs="Calibri"/>
      <w:b/>
      <w:szCs w:val="28"/>
    </w:rPr>
  </w:style>
  <w:style w:type="character" w:customStyle="1" w:styleId="ActionItemChar">
    <w:name w:val="Action Item Char"/>
    <w:link w:val="ActionItem"/>
    <w:rsid w:val="00EB01D6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Corpsdetexte"/>
    <w:qFormat/>
    <w:rsid w:val="00EB01D6"/>
    <w:pPr>
      <w:spacing w:before="120" w:after="120" w:line="240" w:lineRule="auto"/>
      <w:jc w:val="both"/>
    </w:pPr>
    <w:rPr>
      <w:rFonts w:ascii="Calibri" w:eastAsia="Times New Roman" w:hAnsi="Calibri" w:cs="Arial"/>
      <w:i/>
      <w:lang w:eastAsia="en-GB"/>
    </w:rPr>
  </w:style>
  <w:style w:type="character" w:customStyle="1" w:styleId="FigureChar">
    <w:name w:val="Figure_# Char"/>
    <w:link w:val="Figure"/>
    <w:rsid w:val="00EB01D6"/>
    <w:rPr>
      <w:rFonts w:ascii="Arial" w:eastAsia="Times New Roman" w:hAnsi="Arial" w:cs="Times New Roman"/>
      <w:i/>
      <w:szCs w:val="20"/>
      <w:lang w:eastAsia="en-GB"/>
    </w:rPr>
  </w:style>
  <w:style w:type="paragraph" w:customStyle="1" w:styleId="Workinggroup">
    <w:name w:val="Working group"/>
    <w:basedOn w:val="Normal"/>
    <w:next w:val="Normal"/>
    <w:autoRedefine/>
    <w:rsid w:val="00EB01D6"/>
    <w:pPr>
      <w:numPr>
        <w:numId w:val="26"/>
      </w:numPr>
      <w:tabs>
        <w:tab w:val="num" w:pos="360"/>
      </w:tabs>
      <w:spacing w:before="120" w:after="120" w:line="240" w:lineRule="auto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</w:rPr>
  </w:style>
  <w:style w:type="paragraph" w:customStyle="1" w:styleId="StyleTableofFiguresJustifiedAfter6pt">
    <w:name w:val="Style Table of Figures + Justified After:  6 pt"/>
    <w:basedOn w:val="Normal"/>
    <w:rsid w:val="00EB01D6"/>
    <w:pPr>
      <w:numPr>
        <w:numId w:val="19"/>
      </w:numPr>
      <w:tabs>
        <w:tab w:val="right" w:pos="567"/>
        <w:tab w:val="num" w:pos="1134"/>
        <w:tab w:val="right" w:pos="9639"/>
      </w:tabs>
      <w:spacing w:before="60" w:after="60" w:line="240" w:lineRule="auto"/>
      <w:ind w:left="567" w:right="284" w:hanging="567"/>
    </w:pPr>
    <w:rPr>
      <w:rFonts w:ascii="Arial" w:eastAsia="MS Mincho" w:hAnsi="Arial" w:cs="Arial"/>
      <w:szCs w:val="20"/>
    </w:rPr>
  </w:style>
  <w:style w:type="paragraph" w:customStyle="1" w:styleId="Agendaitem0">
    <w:name w:val="Agenda item"/>
    <w:basedOn w:val="Normal"/>
    <w:next w:val="Normal"/>
    <w:rsid w:val="00EB01D6"/>
    <w:pPr>
      <w:tabs>
        <w:tab w:val="num" w:pos="2268"/>
        <w:tab w:val="left" w:pos="2552"/>
      </w:tabs>
      <w:spacing w:before="240" w:after="240" w:line="240" w:lineRule="auto"/>
      <w:ind w:left="2552" w:hanging="2552"/>
    </w:pPr>
    <w:rPr>
      <w:rFonts w:ascii="Arial" w:eastAsia="MS Mincho" w:hAnsi="Arial" w:cs="Arial"/>
      <w:b/>
      <w:sz w:val="28"/>
    </w:rPr>
  </w:style>
  <w:style w:type="paragraph" w:customStyle="1" w:styleId="subagenda">
    <w:name w:val="subagenda"/>
    <w:basedOn w:val="Normal"/>
    <w:rsid w:val="00EB01D6"/>
    <w:pPr>
      <w:tabs>
        <w:tab w:val="left" w:pos="1080"/>
      </w:tabs>
      <w:spacing w:before="120" w:after="120" w:line="240" w:lineRule="auto"/>
      <w:jc w:val="both"/>
    </w:pPr>
    <w:rPr>
      <w:rFonts w:ascii="Arial" w:eastAsia="MS Mincho" w:hAnsi="Arial" w:cs="Arial"/>
    </w:rPr>
  </w:style>
  <w:style w:type="character" w:customStyle="1" w:styleId="TableTextCar">
    <w:name w:val="Table Text Car"/>
    <w:basedOn w:val="Policepardfaut"/>
    <w:rsid w:val="00EB01D6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EB01D6"/>
    <w:pPr>
      <w:autoSpaceDE w:val="0"/>
      <w:autoSpaceDN w:val="0"/>
      <w:adjustRightInd w:val="0"/>
      <w:spacing w:line="240" w:lineRule="auto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EB01D6"/>
    <w:rPr>
      <w:rFonts w:cs="Times New Roman"/>
      <w:color w:val="auto"/>
      <w:sz w:val="20"/>
    </w:rPr>
  </w:style>
  <w:style w:type="character" w:styleId="lev">
    <w:name w:val="Strong"/>
    <w:basedOn w:val="Policepardfaut"/>
    <w:uiPriority w:val="99"/>
    <w:qFormat/>
    <w:rsid w:val="00EB01D6"/>
    <w:rPr>
      <w:b/>
      <w:bCs/>
    </w:rPr>
  </w:style>
  <w:style w:type="paragraph" w:customStyle="1" w:styleId="Agenda1">
    <w:name w:val="Agenda 1"/>
    <w:basedOn w:val="Normal"/>
    <w:qFormat/>
    <w:rsid w:val="00EB01D6"/>
    <w:pPr>
      <w:numPr>
        <w:numId w:val="22"/>
      </w:numPr>
      <w:tabs>
        <w:tab w:val="clear" w:pos="567"/>
        <w:tab w:val="left" w:pos="7371"/>
      </w:tabs>
      <w:spacing w:before="120" w:after="120" w:line="240" w:lineRule="auto"/>
      <w:ind w:left="2421" w:hanging="360"/>
      <w:jc w:val="both"/>
    </w:pPr>
    <w:rPr>
      <w:rFonts w:ascii="Arial" w:eastAsia="MS Mincho" w:hAnsi="Arial" w:cs="Arial"/>
      <w:szCs w:val="20"/>
    </w:rPr>
  </w:style>
  <w:style w:type="paragraph" w:customStyle="1" w:styleId="Task">
    <w:name w:val="Task"/>
    <w:basedOn w:val="Normal"/>
    <w:rsid w:val="00EB01D6"/>
    <w:pPr>
      <w:numPr>
        <w:numId w:val="21"/>
      </w:numPr>
      <w:tabs>
        <w:tab w:val="clear" w:pos="397"/>
        <w:tab w:val="left" w:pos="459"/>
        <w:tab w:val="num" w:pos="1440"/>
      </w:tabs>
      <w:spacing w:line="240" w:lineRule="auto"/>
      <w:ind w:left="0" w:firstLine="0"/>
    </w:pPr>
    <w:rPr>
      <w:rFonts w:ascii="Arial" w:eastAsia="MS Mincho" w:hAnsi="Arial" w:cs="Arial"/>
    </w:rPr>
  </w:style>
  <w:style w:type="character" w:customStyle="1" w:styleId="ActionMemberChar">
    <w:name w:val="Action Member Char"/>
    <w:basedOn w:val="Policepardfaut"/>
    <w:link w:val="ActionMember"/>
    <w:rsid w:val="00EB01D6"/>
    <w:rPr>
      <w:rFonts w:ascii="Calibri" w:eastAsia="MS Mincho" w:hAnsi="Calibri" w:cs="Calibri"/>
      <w:i/>
      <w:iCs/>
      <w:lang w:val="en-US" w:eastAsia="ja-JP"/>
    </w:rPr>
  </w:style>
  <w:style w:type="character" w:customStyle="1" w:styleId="ActionIALAChar">
    <w:name w:val="Action IALA Char"/>
    <w:basedOn w:val="Policepardfaut"/>
    <w:link w:val="ActionIALA"/>
    <w:rsid w:val="00EB01D6"/>
    <w:rPr>
      <w:rFonts w:ascii="Calibri" w:eastAsia="MS Mincho" w:hAnsi="Calibri" w:cs="Arial"/>
      <w:i/>
      <w:iCs/>
      <w:lang w:val="en-US" w:eastAsia="en-GB"/>
    </w:rPr>
  </w:style>
  <w:style w:type="paragraph" w:customStyle="1" w:styleId="Para">
    <w:name w:val="Para"/>
    <w:basedOn w:val="Corpsdetexte"/>
    <w:next w:val="Corpsdetexte"/>
    <w:autoRedefine/>
    <w:rsid w:val="00EB01D6"/>
    <w:pPr>
      <w:spacing w:beforeLines="0" w:before="0"/>
      <w:jc w:val="left"/>
    </w:pPr>
    <w:rPr>
      <w:rFonts w:ascii="Calibri" w:eastAsia="Calibri" w:hAnsi="Calibri" w:cs="Calibri"/>
      <w:sz w:val="22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EB01D6"/>
    <w:pPr>
      <w:keepNext/>
      <w:keepLines/>
      <w:spacing w:before="120" w:after="100" w:afterAutospacing="1" w:line="240" w:lineRule="auto"/>
      <w:jc w:val="center"/>
    </w:pPr>
    <w:rPr>
      <w:rFonts w:ascii="Times New Roman" w:eastAsia="MS Mincho" w:hAnsi="Times New Roman" w:cs="Arial"/>
      <w:caps/>
    </w:rPr>
  </w:style>
  <w:style w:type="paragraph" w:styleId="Rvision">
    <w:name w:val="Revision"/>
    <w:hidden/>
    <w:uiPriority w:val="99"/>
    <w:semiHidden/>
    <w:rsid w:val="00EB01D6"/>
    <w:pPr>
      <w:spacing w:line="240" w:lineRule="auto"/>
    </w:pPr>
    <w:rPr>
      <w:rFonts w:ascii="Arial" w:eastAsia="MS Mincho" w:hAnsi="Arial" w:cs="Times New Roman"/>
      <w:szCs w:val="24"/>
      <w:lang w:eastAsia="ja-JP"/>
    </w:rPr>
  </w:style>
  <w:style w:type="paragraph" w:customStyle="1" w:styleId="Agenda2">
    <w:name w:val="Agenda 2"/>
    <w:basedOn w:val="Normal"/>
    <w:qFormat/>
    <w:rsid w:val="00EB01D6"/>
    <w:pPr>
      <w:numPr>
        <w:ilvl w:val="1"/>
        <w:numId w:val="22"/>
      </w:numPr>
      <w:tabs>
        <w:tab w:val="left" w:pos="7371"/>
      </w:tabs>
      <w:spacing w:after="120" w:line="240" w:lineRule="auto"/>
    </w:pPr>
    <w:rPr>
      <w:rFonts w:ascii="Arial" w:eastAsia="MS Mincho" w:hAnsi="Arial" w:cs="Arial"/>
    </w:rPr>
  </w:style>
  <w:style w:type="paragraph" w:customStyle="1" w:styleId="AgendaItem1">
    <w:name w:val="Agenda Item_1"/>
    <w:basedOn w:val="Normal"/>
    <w:next w:val="Normal"/>
    <w:rsid w:val="00EB01D6"/>
    <w:pPr>
      <w:numPr>
        <w:numId w:val="20"/>
      </w:numPr>
      <w:tabs>
        <w:tab w:val="clear" w:pos="2268"/>
        <w:tab w:val="num" w:pos="567"/>
      </w:tabs>
      <w:spacing w:before="240" w:after="240" w:line="240" w:lineRule="auto"/>
      <w:ind w:left="567" w:hanging="567"/>
      <w:jc w:val="both"/>
    </w:pPr>
    <w:rPr>
      <w:rFonts w:ascii="Arial" w:eastAsia="MS Mincho" w:hAnsi="Arial" w:cs="Arial"/>
      <w:b/>
    </w:rPr>
  </w:style>
  <w:style w:type="paragraph" w:customStyle="1" w:styleId="AgendaItem2">
    <w:name w:val="Agenda Item_2"/>
    <w:basedOn w:val="Normal"/>
    <w:rsid w:val="00EB01D6"/>
    <w:pPr>
      <w:numPr>
        <w:ilvl w:val="1"/>
        <w:numId w:val="20"/>
      </w:numPr>
      <w:tabs>
        <w:tab w:val="clear" w:pos="1985"/>
        <w:tab w:val="num" w:pos="851"/>
        <w:tab w:val="left" w:pos="2268"/>
      </w:tabs>
      <w:spacing w:after="120" w:line="240" w:lineRule="auto"/>
      <w:ind w:left="851" w:hanging="851"/>
      <w:jc w:val="both"/>
    </w:pPr>
    <w:rPr>
      <w:rFonts w:ascii="Arial" w:eastAsia="MS Mincho" w:hAnsi="Arial" w:cs="Arial"/>
    </w:rPr>
  </w:style>
  <w:style w:type="paragraph" w:customStyle="1" w:styleId="equation">
    <w:name w:val="equation"/>
    <w:basedOn w:val="Normal"/>
    <w:next w:val="Corpsdetexte"/>
    <w:qFormat/>
    <w:rsid w:val="00EB01D6"/>
    <w:pPr>
      <w:keepNext/>
      <w:numPr>
        <w:numId w:val="23"/>
      </w:numPr>
      <w:tabs>
        <w:tab w:val="left" w:pos="142"/>
      </w:tabs>
      <w:spacing w:after="120" w:line="240" w:lineRule="auto"/>
      <w:ind w:left="720"/>
      <w:jc w:val="right"/>
    </w:pPr>
    <w:rPr>
      <w:rFonts w:ascii="Arial" w:eastAsia="MS Mincho" w:hAnsi="Arial" w:cs="Arial"/>
    </w:rPr>
  </w:style>
  <w:style w:type="paragraph" w:customStyle="1" w:styleId="WGnumbering">
    <w:name w:val="WG numbering"/>
    <w:basedOn w:val="Normal"/>
    <w:qFormat/>
    <w:rsid w:val="00EB01D6"/>
    <w:pPr>
      <w:numPr>
        <w:numId w:val="27"/>
      </w:numPr>
      <w:tabs>
        <w:tab w:val="num" w:pos="360"/>
      </w:tabs>
      <w:spacing w:line="240" w:lineRule="auto"/>
      <w:ind w:left="0" w:firstLine="0"/>
    </w:pPr>
    <w:rPr>
      <w:rFonts w:ascii="Arial" w:eastAsia="MS Mincho" w:hAnsi="Arial" w:cs="Arial"/>
    </w:rPr>
  </w:style>
  <w:style w:type="paragraph" w:customStyle="1" w:styleId="Agenda30">
    <w:name w:val="Agenda 3"/>
    <w:basedOn w:val="Normal"/>
    <w:autoRedefine/>
    <w:qFormat/>
    <w:rsid w:val="00EB01D6"/>
    <w:pPr>
      <w:numPr>
        <w:ilvl w:val="2"/>
        <w:numId w:val="24"/>
      </w:numPr>
      <w:tabs>
        <w:tab w:val="clear" w:pos="2268"/>
        <w:tab w:val="num" w:pos="1134"/>
        <w:tab w:val="left" w:pos="7371"/>
      </w:tabs>
      <w:spacing w:after="120" w:line="240" w:lineRule="auto"/>
      <w:ind w:left="1134" w:hanging="1134"/>
    </w:pPr>
    <w:rPr>
      <w:rFonts w:ascii="Arial" w:eastAsia="MS Mincho" w:hAnsi="Arial" w:cs="Arial"/>
      <w:sz w:val="20"/>
    </w:rPr>
  </w:style>
  <w:style w:type="paragraph" w:customStyle="1" w:styleId="Agenda3">
    <w:name w:val="Agenda3"/>
    <w:basedOn w:val="Normal"/>
    <w:rsid w:val="00EB01D6"/>
    <w:pPr>
      <w:numPr>
        <w:ilvl w:val="2"/>
        <w:numId w:val="22"/>
      </w:numPr>
      <w:tabs>
        <w:tab w:val="left" w:pos="2552"/>
      </w:tabs>
      <w:spacing w:line="240" w:lineRule="auto"/>
      <w:ind w:left="3861" w:hanging="360"/>
    </w:pPr>
    <w:rPr>
      <w:rFonts w:ascii="Arial" w:eastAsia="MS Mincho" w:hAnsi="Arial" w:cs="Arial"/>
      <w:lang w:val="fr-CA"/>
    </w:rPr>
  </w:style>
  <w:style w:type="paragraph" w:customStyle="1" w:styleId="NormalWeb1">
    <w:name w:val="Normal (Web)1"/>
    <w:basedOn w:val="Normal"/>
    <w:next w:val="NormalWeb"/>
    <w:rsid w:val="00EB01D6"/>
    <w:pPr>
      <w:spacing w:before="100" w:beforeAutospacing="1" w:after="100" w:afterAutospacing="1" w:line="240" w:lineRule="auto"/>
    </w:pPr>
    <w:rPr>
      <w:rFonts w:ascii="Arial" w:eastAsia="MS Mincho" w:hAnsi="Arial" w:cs="Arial"/>
    </w:rPr>
  </w:style>
  <w:style w:type="paragraph" w:customStyle="1" w:styleId="Article">
    <w:name w:val="Article"/>
    <w:basedOn w:val="Normal"/>
    <w:next w:val="Normal"/>
    <w:qFormat/>
    <w:rsid w:val="00EB01D6"/>
    <w:pPr>
      <w:autoSpaceDE w:val="0"/>
      <w:autoSpaceDN w:val="0"/>
      <w:adjustRightInd w:val="0"/>
      <w:spacing w:before="360" w:line="240" w:lineRule="auto"/>
    </w:pPr>
    <w:rPr>
      <w:rFonts w:ascii="Arial" w:eastAsia="MS Mincho" w:hAnsi="Arial" w:cs="Arial"/>
      <w:b/>
      <w:caps/>
      <w:sz w:val="28"/>
      <w:szCs w:val="28"/>
    </w:rPr>
  </w:style>
  <w:style w:type="character" w:styleId="Titredulivre">
    <w:name w:val="Book Title"/>
    <w:basedOn w:val="Policepardfaut"/>
    <w:uiPriority w:val="33"/>
    <w:rsid w:val="00EB01D6"/>
    <w:rPr>
      <w:b/>
      <w:bCs/>
      <w:smallCaps/>
      <w:spacing w:val="5"/>
    </w:rPr>
  </w:style>
  <w:style w:type="character" w:customStyle="1" w:styleId="descriptionblock">
    <w:name w:val="description block"/>
    <w:basedOn w:val="Policepardfaut"/>
    <w:rsid w:val="00EB01D6"/>
  </w:style>
  <w:style w:type="paragraph" w:customStyle="1" w:styleId="DocumentMap1">
    <w:name w:val="Document Map1"/>
    <w:basedOn w:val="Normal"/>
    <w:next w:val="Explorateurdedocuments"/>
    <w:link w:val="DocumentMapChar"/>
    <w:rsid w:val="00EB01D6"/>
    <w:pPr>
      <w:shd w:val="clear" w:color="auto" w:fill="000080"/>
      <w:spacing w:line="240" w:lineRule="auto"/>
    </w:pPr>
    <w:rPr>
      <w:rFonts w:ascii="Tahoma" w:eastAsia="MS Mincho" w:hAnsi="Tahoma" w:cs="Tahoma"/>
      <w:sz w:val="20"/>
      <w:szCs w:val="20"/>
      <w:lang w:val="fr-FR"/>
    </w:rPr>
  </w:style>
  <w:style w:type="character" w:customStyle="1" w:styleId="DocumentMapChar">
    <w:name w:val="Document Map Char"/>
    <w:basedOn w:val="Policepardfaut"/>
    <w:link w:val="DocumentMap1"/>
    <w:rsid w:val="00EB01D6"/>
    <w:rPr>
      <w:rFonts w:ascii="Tahoma" w:eastAsia="MS Mincho" w:hAnsi="Tahoma" w:cs="Tahoma"/>
      <w:sz w:val="20"/>
      <w:szCs w:val="20"/>
      <w:shd w:val="clear" w:color="auto" w:fill="000080"/>
      <w:lang w:val="fr-FR"/>
    </w:rPr>
  </w:style>
  <w:style w:type="character" w:styleId="Accentuation">
    <w:name w:val="Emphasis"/>
    <w:basedOn w:val="Policepardfaut"/>
    <w:rsid w:val="00EB01D6"/>
    <w:rPr>
      <w:i/>
      <w:iCs/>
    </w:rPr>
  </w:style>
  <w:style w:type="paragraph" w:customStyle="1" w:styleId="NoSpacing1">
    <w:name w:val="No Spacing1"/>
    <w:next w:val="Sansinterligne"/>
    <w:uiPriority w:val="1"/>
    <w:qFormat/>
    <w:rsid w:val="00EB01D6"/>
    <w:pPr>
      <w:spacing w:line="240" w:lineRule="auto"/>
    </w:pPr>
    <w:rPr>
      <w:rFonts w:ascii="Arial" w:eastAsia="MS Mincho" w:hAnsi="Arial" w:cs="Arial"/>
    </w:rPr>
  </w:style>
  <w:style w:type="character" w:customStyle="1" w:styleId="IntenseEmphasis1">
    <w:name w:val="Intense Emphasis1"/>
    <w:basedOn w:val="Policepardfaut"/>
    <w:uiPriority w:val="21"/>
    <w:rsid w:val="00EB01D6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EB01D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01D6"/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Reference1">
    <w:name w:val="Intense Reference1"/>
    <w:basedOn w:val="Policepardfaut"/>
    <w:uiPriority w:val="32"/>
    <w:rsid w:val="00EB01D6"/>
    <w:rPr>
      <w:b/>
      <w:bCs/>
      <w:smallCaps/>
      <w:color w:val="C0504D"/>
      <w:spacing w:val="5"/>
      <w:u w:val="single"/>
    </w:rPr>
  </w:style>
  <w:style w:type="paragraph" w:styleId="Listepuces2">
    <w:name w:val="List Bullet 2"/>
    <w:basedOn w:val="Normal"/>
    <w:autoRedefine/>
    <w:rsid w:val="00EB01D6"/>
    <w:pPr>
      <w:numPr>
        <w:numId w:val="25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ref">
    <w:name w:val="href"/>
    <w:uiPriority w:val="99"/>
    <w:rsid w:val="00EB01D6"/>
  </w:style>
  <w:style w:type="paragraph" w:customStyle="1" w:styleId="Bullet4">
    <w:name w:val="Bullet 4"/>
    <w:basedOn w:val="Normal"/>
    <w:qFormat/>
    <w:rsid w:val="00EB01D6"/>
    <w:pPr>
      <w:numPr>
        <w:numId w:val="29"/>
      </w:numPr>
      <w:spacing w:after="60" w:line="240" w:lineRule="auto"/>
      <w:ind w:left="2410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5">
    <w:name w:val="Bullet 5"/>
    <w:basedOn w:val="Normal"/>
    <w:qFormat/>
    <w:rsid w:val="00EB01D6"/>
    <w:pPr>
      <w:numPr>
        <w:numId w:val="30"/>
      </w:numPr>
      <w:spacing w:after="60" w:line="240" w:lineRule="auto"/>
      <w:ind w:left="2835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6">
    <w:name w:val="Bullet 6"/>
    <w:basedOn w:val="Normal"/>
    <w:qFormat/>
    <w:rsid w:val="00EB01D6"/>
    <w:pPr>
      <w:numPr>
        <w:numId w:val="31"/>
      </w:numPr>
      <w:tabs>
        <w:tab w:val="num" w:pos="360"/>
      </w:tabs>
      <w:spacing w:after="60" w:line="240" w:lineRule="auto"/>
      <w:ind w:left="0" w:firstLine="0"/>
      <w:jc w:val="both"/>
    </w:pPr>
    <w:rPr>
      <w:rFonts w:ascii="Arial" w:eastAsia="Calibri" w:hAnsi="Arial" w:cs="Times New Roman"/>
      <w:lang w:eastAsia="en-GB"/>
    </w:rPr>
  </w:style>
  <w:style w:type="paragraph" w:customStyle="1" w:styleId="TOCHeading1">
    <w:name w:val="TOC Heading1"/>
    <w:basedOn w:val="Titre1"/>
    <w:next w:val="Normal"/>
    <w:uiPriority w:val="39"/>
    <w:unhideWhenUsed/>
    <w:qFormat/>
    <w:rsid w:val="00EB01D6"/>
    <w:pPr>
      <w:outlineLvl w:val="9"/>
    </w:pPr>
    <w:rPr>
      <w:rFonts w:ascii="Cambria" w:eastAsia="MS Gothic" w:hAnsi="Cambria" w:cs="Times New Roman"/>
      <w:color w:val="4F81BD"/>
      <w:sz w:val="24"/>
      <w:szCs w:val="24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Corpsdetexte"/>
    <w:link w:val="BodytextTitleformChar"/>
    <w:qFormat/>
    <w:rsid w:val="00EB01D6"/>
    <w:pPr>
      <w:spacing w:beforeLines="0" w:before="0"/>
      <w:jc w:val="left"/>
    </w:pPr>
    <w:rPr>
      <w:rFonts w:ascii="Calibri" w:hAnsi="Calibri" w:cs="Arial"/>
      <w:b/>
      <w:color w:val="4F81BD"/>
    </w:rPr>
  </w:style>
  <w:style w:type="character" w:customStyle="1" w:styleId="BodytextTitleformChar">
    <w:name w:val="Body text Title form Char"/>
    <w:basedOn w:val="BodyTextChar"/>
    <w:link w:val="BodytextTitleform"/>
    <w:rsid w:val="00EB01D6"/>
    <w:rPr>
      <w:rFonts w:ascii="Calibri" w:eastAsia="Times New Roman" w:hAnsi="Calibri" w:cs="Arial"/>
      <w:b/>
      <w:color w:val="4F81BD"/>
      <w:sz w:val="24"/>
      <w:szCs w:val="24"/>
      <w:lang w:val="en-GB" w:eastAsia="en-US" w:bidi="ar-SA"/>
    </w:rPr>
  </w:style>
  <w:style w:type="numbering" w:customStyle="1" w:styleId="NoList11">
    <w:name w:val="No List11"/>
    <w:next w:val="Aucuneliste"/>
    <w:uiPriority w:val="99"/>
    <w:semiHidden/>
    <w:unhideWhenUsed/>
    <w:rsid w:val="00EB01D6"/>
  </w:style>
  <w:style w:type="paragraph" w:customStyle="1" w:styleId="Titredudocument">
    <w:name w:val="Titre du document"/>
    <w:basedOn w:val="Normal"/>
    <w:rsid w:val="00EB01D6"/>
    <w:pPr>
      <w:spacing w:line="1270" w:lineRule="exact"/>
      <w:ind w:left="227"/>
    </w:pPr>
    <w:rPr>
      <w:rFonts w:ascii="Cambria" w:eastAsia="Calibri" w:hAnsi="Cambria" w:cs="Times New Roman"/>
      <w:caps/>
      <w:color w:val="FFFFFF"/>
      <w:sz w:val="127"/>
      <w:szCs w:val="50"/>
    </w:rPr>
  </w:style>
  <w:style w:type="paragraph" w:customStyle="1" w:styleId="Visuel">
    <w:name w:val="Visuel"/>
    <w:basedOn w:val="Normal"/>
    <w:rsid w:val="00EB01D6"/>
    <w:pPr>
      <w:spacing w:line="216" w:lineRule="atLeast"/>
      <w:jc w:val="center"/>
    </w:pPr>
    <w:rPr>
      <w:rFonts w:eastAsia="Calibri" w:cs="Times New Roman"/>
      <w:noProof/>
      <w:sz w:val="18"/>
      <w:lang w:val="fr-FR" w:eastAsia="fr-FR"/>
    </w:rPr>
  </w:style>
  <w:style w:type="table" w:customStyle="1" w:styleId="TableGrid11">
    <w:name w:val="Table Grid11"/>
    <w:basedOn w:val="TableauNormal"/>
    <w:next w:val="Grilledutableau"/>
    <w:uiPriority w:val="59"/>
    <w:rsid w:val="00EB01D6"/>
    <w:pPr>
      <w:spacing w:line="240" w:lineRule="auto"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B01D6"/>
    <w:pPr>
      <w:tabs>
        <w:tab w:val="left" w:pos="3686"/>
      </w:tabs>
      <w:spacing w:line="216" w:lineRule="atLeast"/>
    </w:pPr>
    <w:rPr>
      <w:rFonts w:eastAsia="Calibri" w:cs="Times New Roman"/>
      <w:color w:val="4F81BD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B01D6"/>
    <w:pPr>
      <w:pBdr>
        <w:bottom w:val="single" w:sz="8" w:space="1" w:color="404040"/>
      </w:pBdr>
      <w:spacing w:after="120" w:line="60" w:lineRule="exact"/>
      <w:ind w:right="3459"/>
    </w:pPr>
    <w:rPr>
      <w:rFonts w:eastAsia="Calibri" w:cs="Times New Roman"/>
      <w:color w:val="575756"/>
      <w:sz w:val="18"/>
      <w:szCs w:val="18"/>
    </w:rPr>
  </w:style>
  <w:style w:type="table" w:customStyle="1" w:styleId="Table2">
    <w:name w:val="Table 2"/>
    <w:basedOn w:val="TableauNormal"/>
    <w:uiPriority w:val="99"/>
    <w:qFormat/>
    <w:rsid w:val="00EB01D6"/>
    <w:pPr>
      <w:spacing w:before="60" w:after="60" w:line="240" w:lineRule="auto"/>
    </w:pPr>
    <w:rPr>
      <w:rFonts w:ascii="Calibri" w:eastAsia="Times New Roman" w:hAnsi="Calibri" w:cs="Times New Roman"/>
      <w:lang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econtinue2"/>
    <w:rsid w:val="00EB01D6"/>
    <w:pPr>
      <w:spacing w:after="160" w:line="259" w:lineRule="auto"/>
      <w:ind w:left="566"/>
      <w:contextualSpacing/>
    </w:pPr>
    <w:rPr>
      <w:rFonts w:eastAsia="Calibri" w:cs="Times New Roman"/>
      <w:lang w:val="en-IE"/>
    </w:rPr>
  </w:style>
  <w:style w:type="paragraph" w:customStyle="1" w:styleId="BlockText1">
    <w:name w:val="Block Text1"/>
    <w:basedOn w:val="Normal"/>
    <w:next w:val="Normalcentr"/>
    <w:rsid w:val="00EB01D6"/>
    <w:pPr>
      <w:spacing w:after="160" w:line="259" w:lineRule="auto"/>
      <w:ind w:left="1440" w:right="1440"/>
    </w:pPr>
    <w:rPr>
      <w:rFonts w:eastAsia="Calibri" w:cs="Times New Roman"/>
      <w:lang w:val="en-IE"/>
    </w:rPr>
  </w:style>
  <w:style w:type="paragraph" w:customStyle="1" w:styleId="BodyTextIndent31">
    <w:name w:val="Body Text Indent 31"/>
    <w:basedOn w:val="Normal"/>
    <w:next w:val="Retraitcorpsdetexte3"/>
    <w:link w:val="BodyTextIndent3Char"/>
    <w:rsid w:val="00EB01D6"/>
    <w:pPr>
      <w:spacing w:after="160" w:line="259" w:lineRule="auto"/>
      <w:ind w:left="1134"/>
    </w:pPr>
    <w:rPr>
      <w:rFonts w:ascii="Calibri" w:eastAsia="Calibri" w:hAnsi="Calibri" w:cs="Times New Roman"/>
      <w:lang w:val="en-IE"/>
    </w:rPr>
  </w:style>
  <w:style w:type="character" w:customStyle="1" w:styleId="BodyTextIndent3Char">
    <w:name w:val="Body Text Indent 3 Char"/>
    <w:basedOn w:val="Policepardfaut"/>
    <w:link w:val="BodyTextIndent31"/>
    <w:rsid w:val="00EB01D6"/>
    <w:rPr>
      <w:rFonts w:ascii="Calibri" w:eastAsia="Calibri" w:hAnsi="Calibri" w:cs="Times New Roman"/>
      <w:lang w:val="en-IE"/>
    </w:rPr>
  </w:style>
  <w:style w:type="paragraph" w:customStyle="1" w:styleId="IALABodyText">
    <w:name w:val="IALA Body Text"/>
    <w:basedOn w:val="Normal"/>
    <w:rsid w:val="00EB01D6"/>
    <w:pPr>
      <w:spacing w:before="120" w:after="160" w:line="259" w:lineRule="auto"/>
    </w:pPr>
    <w:rPr>
      <w:rFonts w:eastAsia="Calibri" w:cs="Times New Roman"/>
      <w:bCs/>
      <w:szCs w:val="20"/>
      <w:lang w:val="en-IE"/>
    </w:rPr>
  </w:style>
  <w:style w:type="paragraph" w:customStyle="1" w:styleId="IALABodyText0">
    <w:name w:val="IALA BodyText"/>
    <w:basedOn w:val="Normal"/>
    <w:rsid w:val="00EB01D6"/>
    <w:pPr>
      <w:spacing w:before="120" w:after="160" w:line="259" w:lineRule="auto"/>
    </w:pPr>
    <w:rPr>
      <w:rFonts w:eastAsia="Calibri" w:cs="Times New Roman"/>
      <w:b/>
      <w:szCs w:val="20"/>
      <w:lang w:val="en-IE"/>
    </w:rPr>
  </w:style>
  <w:style w:type="paragraph" w:customStyle="1" w:styleId="Index11">
    <w:name w:val="Index 1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 w:cs="Times New Roman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 w:cs="Times New Roman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 w:cs="Times New Roman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 w:cs="Times New Roman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 w:cs="Times New Roman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 w:cs="Times New Roman"/>
      <w:lang w:val="en-IE" w:eastAsia="de-DE"/>
    </w:rPr>
  </w:style>
  <w:style w:type="paragraph" w:customStyle="1" w:styleId="IndexHeading1">
    <w:name w:val="Index Heading1"/>
    <w:basedOn w:val="Normal"/>
    <w:next w:val="Index1"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List21">
    <w:name w:val="List 21"/>
    <w:basedOn w:val="Normal"/>
    <w:next w:val="Liste2"/>
    <w:rsid w:val="00EB01D6"/>
    <w:pPr>
      <w:spacing w:after="160" w:line="259" w:lineRule="auto"/>
      <w:ind w:left="566" w:hanging="283"/>
      <w:contextualSpacing/>
    </w:pPr>
    <w:rPr>
      <w:rFonts w:eastAsia="Calibri" w:cs="Times New Roman"/>
      <w:lang w:val="en-IE"/>
    </w:rPr>
  </w:style>
  <w:style w:type="paragraph" w:customStyle="1" w:styleId="ListBullet31">
    <w:name w:val="List Bullet 31"/>
    <w:basedOn w:val="Normal"/>
    <w:next w:val="Listepuces3"/>
    <w:autoRedefine/>
    <w:rsid w:val="00EB01D6"/>
    <w:pPr>
      <w:numPr>
        <w:numId w:val="34"/>
      </w:numPr>
      <w:tabs>
        <w:tab w:val="clear" w:pos="926"/>
        <w:tab w:val="num" w:pos="360"/>
      </w:tabs>
      <w:spacing w:after="160" w:line="259" w:lineRule="auto"/>
      <w:ind w:left="0" w:firstLine="0"/>
    </w:pPr>
    <w:rPr>
      <w:rFonts w:eastAsia="Calibri" w:cs="Times New Roman"/>
      <w:szCs w:val="20"/>
      <w:lang w:val="en-IE"/>
    </w:rPr>
  </w:style>
  <w:style w:type="paragraph" w:customStyle="1" w:styleId="Tabletext0">
    <w:name w:val="Table_text"/>
    <w:basedOn w:val="Normal"/>
    <w:rsid w:val="00EB01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 w:cs="Times New Roman"/>
      <w:iCs/>
      <w:sz w:val="18"/>
      <w:lang w:val="en-US"/>
    </w:rPr>
  </w:style>
  <w:style w:type="table" w:customStyle="1" w:styleId="Helios">
    <w:name w:val="Helios"/>
    <w:basedOn w:val="TableauNormal"/>
    <w:uiPriority w:val="99"/>
    <w:rsid w:val="00EB01D6"/>
    <w:pPr>
      <w:spacing w:line="240" w:lineRule="auto"/>
    </w:pPr>
    <w:rPr>
      <w:rFonts w:ascii="Trebuchet MS" w:eastAsia="Times New Roman" w:hAnsi="Trebuchet MS" w:cs="Times New Roman"/>
      <w:sz w:val="18"/>
      <w:szCs w:val="20"/>
      <w:lang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EB01D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val="en-IE" w:eastAsia="en-IE"/>
    </w:rPr>
  </w:style>
  <w:style w:type="paragraph" w:customStyle="1" w:styleId="font6">
    <w:name w:val="font6"/>
    <w:basedOn w:val="Normal"/>
    <w:rsid w:val="00EB01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EB01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EB01D6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EB01D6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EB01D6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EB01D6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7">
    <w:name w:val="xl87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88">
    <w:name w:val="xl8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9">
    <w:name w:val="xl89"/>
    <w:basedOn w:val="Normal"/>
    <w:rsid w:val="00EB01D6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0">
    <w:name w:val="xl9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1">
    <w:name w:val="xl91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92">
    <w:name w:val="xl92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3">
    <w:name w:val="xl9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4">
    <w:name w:val="xl9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5">
    <w:name w:val="xl9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6">
    <w:name w:val="xl96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7">
    <w:name w:val="xl97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98">
    <w:name w:val="xl9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99">
    <w:name w:val="xl99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0">
    <w:name w:val="xl10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01">
    <w:name w:val="xl101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2">
    <w:name w:val="xl102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3">
    <w:name w:val="xl103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4">
    <w:name w:val="xl104"/>
    <w:basedOn w:val="Normal"/>
    <w:rsid w:val="00EB01D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105">
    <w:name w:val="xl105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6">
    <w:name w:val="xl106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7">
    <w:name w:val="xl107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8">
    <w:name w:val="xl108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109">
    <w:name w:val="xl109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0">
    <w:name w:val="xl110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1">
    <w:name w:val="xl111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2">
    <w:name w:val="xl112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3">
    <w:name w:val="xl113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4">
    <w:name w:val="xl114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5">
    <w:name w:val="xl11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styleId="NormalWeb">
    <w:name w:val="Normal (Web)"/>
    <w:basedOn w:val="Normal"/>
    <w:semiHidden/>
    <w:unhideWhenUsed/>
    <w:rsid w:val="00EB01D6"/>
    <w:pPr>
      <w:spacing w:beforeLines="60" w:before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xplorateurdedocuments">
    <w:name w:val="Document Map"/>
    <w:basedOn w:val="Normal"/>
    <w:link w:val="ExplorateurdedocumentsCar"/>
    <w:semiHidden/>
    <w:unhideWhenUsed/>
    <w:rsid w:val="00EB01D6"/>
    <w:pPr>
      <w:spacing w:beforeLines="6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EB01D6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qFormat/>
    <w:rsid w:val="00EB01D6"/>
    <w:pPr>
      <w:spacing w:beforeLines="60" w:line="240" w:lineRule="auto"/>
      <w:jc w:val="both"/>
    </w:pPr>
    <w:rPr>
      <w:rFonts w:eastAsia="Times New Roman" w:cs="Times New Roman"/>
      <w:lang w:eastAsia="fr-FR"/>
    </w:rPr>
  </w:style>
  <w:style w:type="character" w:styleId="Emphaseintense">
    <w:name w:val="Intense Emphasis"/>
    <w:basedOn w:val="Policepardfaut"/>
    <w:uiPriority w:val="21"/>
    <w:qFormat/>
    <w:rsid w:val="00EB01D6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01D6"/>
    <w:pPr>
      <w:pBdr>
        <w:bottom w:val="single" w:sz="4" w:space="4" w:color="4F81BD" w:themeColor="accent1"/>
      </w:pBdr>
      <w:spacing w:beforeLines="60" w:before="200" w:after="280" w:line="240" w:lineRule="auto"/>
      <w:ind w:left="936" w:right="936"/>
      <w:jc w:val="both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QuoteChar1">
    <w:name w:val="Intense Quote Char1"/>
    <w:basedOn w:val="Policepardfaut"/>
    <w:uiPriority w:val="30"/>
    <w:rsid w:val="00EB01D6"/>
    <w:rPr>
      <w:b/>
      <w:bCs/>
      <w:i/>
      <w:iCs/>
      <w:color w:val="4F81BD" w:themeColor="accent1"/>
    </w:rPr>
  </w:style>
  <w:style w:type="character" w:styleId="Rfrenceintense">
    <w:name w:val="Intense Reference"/>
    <w:basedOn w:val="Policepardfaut"/>
    <w:uiPriority w:val="32"/>
    <w:qFormat/>
    <w:rsid w:val="00EB01D6"/>
    <w:rPr>
      <w:b/>
      <w:bCs/>
      <w:smallCaps/>
      <w:color w:val="C0504D" w:themeColor="accent2"/>
      <w:spacing w:val="5"/>
      <w:u w:val="single"/>
    </w:rPr>
  </w:style>
  <w:style w:type="paragraph" w:styleId="Listecontinue2">
    <w:name w:val="List Continue 2"/>
    <w:basedOn w:val="Normal"/>
    <w:semiHidden/>
    <w:unhideWhenUsed/>
    <w:rsid w:val="00EB01D6"/>
    <w:pPr>
      <w:spacing w:beforeLines="60" w:before="144" w:after="120" w:line="240" w:lineRule="auto"/>
      <w:ind w:left="566"/>
      <w:contextualSpacing/>
      <w:jc w:val="both"/>
    </w:pPr>
    <w:rPr>
      <w:rFonts w:eastAsia="Times New Roman" w:cs="Times New Roman"/>
      <w:lang w:eastAsia="fr-FR"/>
    </w:rPr>
  </w:style>
  <w:style w:type="paragraph" w:styleId="Normalcentr">
    <w:name w:val="Block Text"/>
    <w:basedOn w:val="Normal"/>
    <w:semiHidden/>
    <w:unhideWhenUsed/>
    <w:rsid w:val="00EB01D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spacing w:beforeLines="60" w:before="144" w:line="240" w:lineRule="auto"/>
      <w:ind w:left="1152" w:right="1152"/>
      <w:jc w:val="both"/>
    </w:pPr>
    <w:rPr>
      <w:rFonts w:eastAsiaTheme="minorEastAsia"/>
      <w:i/>
      <w:iCs/>
      <w:color w:val="4F81BD" w:themeColor="accent1"/>
      <w:lang w:eastAsia="fr-FR"/>
    </w:rPr>
  </w:style>
  <w:style w:type="paragraph" w:styleId="Retraitcorpsdetexte3">
    <w:name w:val="Body Text Indent 3"/>
    <w:basedOn w:val="Normal"/>
    <w:link w:val="Retraitcorpsdetexte3Car"/>
    <w:semiHidden/>
    <w:unhideWhenUsed/>
    <w:rsid w:val="00EB01D6"/>
    <w:pPr>
      <w:spacing w:beforeLines="60" w:before="144" w:after="120" w:line="240" w:lineRule="auto"/>
      <w:ind w:left="283"/>
      <w:jc w:val="both"/>
    </w:pPr>
    <w:rPr>
      <w:rFonts w:eastAsia="Times New Roman" w:cs="Times New Roman"/>
      <w:sz w:val="16"/>
      <w:szCs w:val="16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EB01D6"/>
    <w:rPr>
      <w:rFonts w:eastAsia="Times New Roman" w:cs="Times New Roman"/>
      <w:sz w:val="16"/>
      <w:szCs w:val="16"/>
      <w:lang w:eastAsia="fr-FR"/>
    </w:rPr>
  </w:style>
  <w:style w:type="paragraph" w:styleId="Index1">
    <w:name w:val="index 1"/>
    <w:basedOn w:val="Normal"/>
    <w:next w:val="Normal"/>
    <w:autoRedefine/>
    <w:semiHidden/>
    <w:unhideWhenUsed/>
    <w:rsid w:val="00EB01D6"/>
    <w:pPr>
      <w:spacing w:beforeLines="60" w:line="240" w:lineRule="auto"/>
      <w:ind w:left="220" w:hanging="220"/>
      <w:jc w:val="both"/>
    </w:pPr>
    <w:rPr>
      <w:rFonts w:eastAsia="Times New Roman" w:cs="Times New Roman"/>
      <w:lang w:eastAsia="fr-FR"/>
    </w:rPr>
  </w:style>
  <w:style w:type="paragraph" w:styleId="Liste2">
    <w:name w:val="List 2"/>
    <w:basedOn w:val="Normal"/>
    <w:semiHidden/>
    <w:unhideWhenUsed/>
    <w:rsid w:val="00EB01D6"/>
    <w:pPr>
      <w:spacing w:beforeLines="60" w:before="144" w:line="240" w:lineRule="auto"/>
      <w:ind w:left="566" w:hanging="283"/>
      <w:contextualSpacing/>
      <w:jc w:val="both"/>
    </w:pPr>
    <w:rPr>
      <w:rFonts w:eastAsia="Times New Roman" w:cs="Times New Roman"/>
      <w:lang w:eastAsia="fr-FR"/>
    </w:rPr>
  </w:style>
  <w:style w:type="paragraph" w:styleId="Listepuces3">
    <w:name w:val="List Bullet 3"/>
    <w:basedOn w:val="Normal"/>
    <w:semiHidden/>
    <w:unhideWhenUsed/>
    <w:rsid w:val="00EB01D6"/>
    <w:pPr>
      <w:tabs>
        <w:tab w:val="num" w:pos="1134"/>
      </w:tabs>
      <w:spacing w:beforeLines="60" w:before="144" w:line="240" w:lineRule="auto"/>
      <w:ind w:left="1134" w:hanging="1134"/>
      <w:contextualSpacing/>
      <w:jc w:val="both"/>
    </w:pPr>
    <w:rPr>
      <w:rFonts w:eastAsia="Times New Roman" w:cs="Times New Roman"/>
      <w:lang w:eastAsia="fr-FR"/>
    </w:rPr>
  </w:style>
  <w:style w:type="paragraph" w:customStyle="1" w:styleId="Lista">
    <w:name w:val="List a"/>
    <w:basedOn w:val="Normal"/>
    <w:qFormat/>
    <w:rsid w:val="006203AE"/>
    <w:pPr>
      <w:tabs>
        <w:tab w:val="num" w:pos="360"/>
      </w:tabs>
      <w:spacing w:after="120" w:line="240" w:lineRule="auto"/>
      <w:ind w:left="360" w:hanging="360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6203AE"/>
    <w:pPr>
      <w:tabs>
        <w:tab w:val="num" w:pos="360"/>
      </w:tabs>
      <w:spacing w:after="120" w:line="216" w:lineRule="atLeast"/>
      <w:ind w:left="360" w:hanging="360"/>
    </w:pPr>
    <w:rPr>
      <w:rFonts w:eastAsia="Calibri" w:cs="Times New Roman"/>
      <w:sz w:val="20"/>
    </w:rPr>
  </w:style>
  <w:style w:type="paragraph" w:customStyle="1" w:styleId="ArticleHeading2">
    <w:name w:val="Article Heading 2"/>
    <w:basedOn w:val="Titre2"/>
    <w:next w:val="Normal"/>
    <w:rsid w:val="006203AE"/>
    <w:pPr>
      <w:tabs>
        <w:tab w:val="num" w:pos="0"/>
        <w:tab w:val="left" w:pos="851"/>
      </w:tabs>
      <w:spacing w:before="0" w:line="216" w:lineRule="atLeast"/>
      <w:ind w:left="851" w:right="851" w:hanging="851"/>
    </w:pPr>
    <w:rPr>
      <w:rFonts w:ascii="Calibri" w:eastAsia="MS Gothic" w:hAnsi="Calibri" w:cs="Times New Roman"/>
      <w:caps/>
      <w:color w:val="407EC9"/>
      <w:sz w:val="24"/>
      <w:szCs w:val="24"/>
    </w:rPr>
  </w:style>
  <w:style w:type="paragraph" w:customStyle="1" w:styleId="ArticleHeading3">
    <w:name w:val="Article Heading 3"/>
    <w:basedOn w:val="Titre3"/>
    <w:next w:val="Corpsdetexte"/>
    <w:rsid w:val="006203AE"/>
    <w:pPr>
      <w:keepNext/>
      <w:keepLines/>
      <w:numPr>
        <w:ilvl w:val="0"/>
        <w:numId w:val="0"/>
      </w:numPr>
      <w:tabs>
        <w:tab w:val="num" w:pos="360"/>
        <w:tab w:val="left" w:pos="851"/>
      </w:tabs>
      <w:spacing w:before="120" w:after="120" w:line="216" w:lineRule="atLeast"/>
      <w:ind w:right="851"/>
      <w:jc w:val="left"/>
    </w:pPr>
    <w:rPr>
      <w:rFonts w:ascii="Calibri" w:eastAsia="MS Gothic" w:hAnsi="Calibri" w:cs="Times New Roman"/>
      <w:b/>
      <w:bCs/>
      <w:smallCaps/>
      <w:color w:val="407EC9"/>
      <w:sz w:val="22"/>
      <w:szCs w:val="22"/>
      <w:u w:val="non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A065A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DA065A"/>
    <w:pPr>
      <w:keepNext/>
      <w:keepLines/>
      <w:spacing w:before="200"/>
      <w:outlineLvl w:val="1"/>
    </w:pPr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paragraph" w:styleId="Titre3">
    <w:name w:val="heading 3"/>
    <w:basedOn w:val="Normal"/>
    <w:next w:val="Normal"/>
    <w:link w:val="Titre3Car"/>
    <w:qFormat/>
    <w:rsid w:val="00EB01D6"/>
    <w:pPr>
      <w:numPr>
        <w:ilvl w:val="2"/>
        <w:numId w:val="1"/>
      </w:numPr>
      <w:spacing w:line="240" w:lineRule="auto"/>
      <w:ind w:left="720" w:hanging="432"/>
      <w:jc w:val="both"/>
      <w:outlineLvl w:val="2"/>
    </w:pPr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paragraph" w:styleId="Titre4">
    <w:name w:val="heading 4"/>
    <w:basedOn w:val="Paragraphedeliste"/>
    <w:next w:val="Normal"/>
    <w:link w:val="Titre4Car"/>
    <w:qFormat/>
    <w:rsid w:val="00EB01D6"/>
    <w:pPr>
      <w:numPr>
        <w:numId w:val="2"/>
      </w:numPr>
      <w:ind w:left="864" w:hanging="144"/>
      <w:outlineLvl w:val="3"/>
    </w:pPr>
    <w:rPr>
      <w:b/>
      <w:caps/>
      <w:color w:val="00558C"/>
    </w:rPr>
  </w:style>
  <w:style w:type="paragraph" w:styleId="Titre5">
    <w:name w:val="heading 5"/>
    <w:basedOn w:val="Normal"/>
    <w:next w:val="Normal"/>
    <w:link w:val="Titre5Car"/>
    <w:qFormat/>
    <w:rsid w:val="00EB01D6"/>
    <w:pPr>
      <w:numPr>
        <w:ilvl w:val="1"/>
        <w:numId w:val="2"/>
      </w:numPr>
      <w:spacing w:beforeLines="60" w:before="144" w:after="120" w:line="240" w:lineRule="auto"/>
      <w:ind w:left="1008"/>
      <w:jc w:val="both"/>
      <w:outlineLvl w:val="4"/>
    </w:pPr>
    <w:rPr>
      <w:rFonts w:eastAsia="Times New Roman" w:cs="Times New Roman"/>
      <w:b/>
      <w:lang w:eastAsia="fr-FR"/>
    </w:rPr>
  </w:style>
  <w:style w:type="paragraph" w:styleId="Titre6">
    <w:name w:val="heading 6"/>
    <w:basedOn w:val="Normal"/>
    <w:next w:val="Normal"/>
    <w:link w:val="Titre6Car"/>
    <w:qFormat/>
    <w:rsid w:val="00EB01D6"/>
    <w:pPr>
      <w:keepNext/>
      <w:numPr>
        <w:ilvl w:val="5"/>
        <w:numId w:val="1"/>
      </w:numPr>
      <w:spacing w:beforeLines="60" w:before="144" w:line="240" w:lineRule="auto"/>
      <w:ind w:left="1152" w:hanging="432"/>
      <w:jc w:val="center"/>
      <w:outlineLvl w:val="5"/>
    </w:pPr>
    <w:rPr>
      <w:rFonts w:eastAsia="Times New Roman" w:cs="Times New Roman"/>
      <w:i/>
      <w:iCs/>
      <w:lang w:eastAsia="fr-FR"/>
    </w:rPr>
  </w:style>
  <w:style w:type="paragraph" w:styleId="Titre7">
    <w:name w:val="heading 7"/>
    <w:basedOn w:val="Normal"/>
    <w:next w:val="Retraitcorpsdetexte2"/>
    <w:link w:val="Titre7Car"/>
    <w:rsid w:val="00EB01D6"/>
    <w:pPr>
      <w:numPr>
        <w:ilvl w:val="6"/>
        <w:numId w:val="1"/>
      </w:numPr>
      <w:tabs>
        <w:tab w:val="left" w:pos="1701"/>
      </w:tabs>
      <w:spacing w:before="120" w:after="120" w:line="240" w:lineRule="auto"/>
      <w:ind w:left="1296" w:hanging="288"/>
      <w:outlineLvl w:val="6"/>
    </w:pPr>
    <w:rPr>
      <w:rFonts w:ascii="Arial" w:eastAsia="Times New Roman" w:hAnsi="Arial" w:cs="Times New Roman"/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EB01D6"/>
    <w:pPr>
      <w:numPr>
        <w:ilvl w:val="7"/>
        <w:numId w:val="1"/>
      </w:numPr>
      <w:tabs>
        <w:tab w:val="left" w:pos="1985"/>
      </w:tabs>
      <w:spacing w:before="120" w:after="120" w:line="240" w:lineRule="auto"/>
      <w:ind w:left="1440" w:hanging="432"/>
      <w:outlineLvl w:val="7"/>
    </w:pPr>
    <w:rPr>
      <w:rFonts w:ascii="Arial" w:eastAsia="Times New Roman" w:hAnsi="Arial" w:cs="Times New Roman"/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EB01D6"/>
    <w:pPr>
      <w:numPr>
        <w:ilvl w:val="8"/>
        <w:numId w:val="1"/>
      </w:numPr>
      <w:tabs>
        <w:tab w:val="left" w:pos="2268"/>
      </w:tabs>
      <w:spacing w:before="120" w:after="120" w:line="240" w:lineRule="auto"/>
      <w:ind w:left="1584" w:hanging="144"/>
      <w:outlineLvl w:val="8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A065A"/>
    <w:rPr>
      <w:rFonts w:eastAsiaTheme="majorEastAsia" w:cstheme="majorBidi"/>
      <w:b/>
      <w:bCs/>
      <w:color w:val="365F91" w:themeColor="accent1" w:themeShade="BF"/>
      <w:sz w:val="28"/>
      <w:szCs w:val="26"/>
    </w:rPr>
  </w:style>
  <w:style w:type="character" w:customStyle="1" w:styleId="Titre1Car">
    <w:name w:val="Titre 1 Car"/>
    <w:basedOn w:val="Policepardfaut"/>
    <w:link w:val="Titre1"/>
    <w:rsid w:val="00DA065A"/>
    <w:rPr>
      <w:rFonts w:eastAsiaTheme="majorEastAsia" w:cstheme="majorBidi"/>
      <w:b/>
      <w:bCs/>
      <w:color w:val="365F91" w:themeColor="accent1" w:themeShade="BF"/>
      <w:sz w:val="36"/>
      <w:szCs w:val="36"/>
    </w:rPr>
  </w:style>
  <w:style w:type="character" w:customStyle="1" w:styleId="Titre3Car">
    <w:name w:val="Titre 3 Car"/>
    <w:basedOn w:val="Policepardfaut"/>
    <w:link w:val="Titre3"/>
    <w:rsid w:val="00EB01D6"/>
    <w:rPr>
      <w:rFonts w:eastAsia="Times New Roman" w:cs="Arial"/>
      <w:color w:val="1F497D" w:themeColor="text2"/>
      <w:sz w:val="24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EB01D6"/>
    <w:rPr>
      <w:rFonts w:eastAsia="Times New Roman" w:cs="Times New Roman"/>
      <w:b/>
      <w:caps/>
      <w:color w:val="00558C"/>
      <w:lang w:eastAsia="fr-FR"/>
    </w:rPr>
  </w:style>
  <w:style w:type="character" w:customStyle="1" w:styleId="Titre5Car">
    <w:name w:val="Titre 5 Car"/>
    <w:basedOn w:val="Policepardfaut"/>
    <w:link w:val="Titre5"/>
    <w:rsid w:val="00EB01D6"/>
    <w:rPr>
      <w:rFonts w:eastAsia="Times New Roman" w:cs="Times New Roman"/>
      <w:b/>
      <w:lang w:eastAsia="fr-FR"/>
    </w:rPr>
  </w:style>
  <w:style w:type="character" w:customStyle="1" w:styleId="Titre6Car">
    <w:name w:val="Titre 6 Car"/>
    <w:basedOn w:val="Policepardfaut"/>
    <w:link w:val="Titre6"/>
    <w:rsid w:val="00EB01D6"/>
    <w:rPr>
      <w:rFonts w:eastAsia="Times New Roman" w:cs="Times New Roman"/>
      <w:i/>
      <w:iCs/>
      <w:lang w:eastAsia="fr-FR"/>
    </w:rPr>
  </w:style>
  <w:style w:type="character" w:customStyle="1" w:styleId="Titre7Car">
    <w:name w:val="Titre 7 Car"/>
    <w:basedOn w:val="Policepardfaut"/>
    <w:link w:val="Titre7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Titre8Car">
    <w:name w:val="Titre 8 Car"/>
    <w:basedOn w:val="Policepardfaut"/>
    <w:link w:val="Titre8"/>
    <w:rsid w:val="00EB01D6"/>
    <w:rPr>
      <w:rFonts w:ascii="Arial" w:eastAsia="Times New Roman" w:hAnsi="Arial" w:cs="Times New Roman"/>
      <w:szCs w:val="20"/>
      <w:lang w:val="de-DE" w:eastAsia="de-DE"/>
    </w:rPr>
  </w:style>
  <w:style w:type="character" w:customStyle="1" w:styleId="Titre9Car">
    <w:name w:val="Titre 9 Car"/>
    <w:basedOn w:val="Policepardfaut"/>
    <w:link w:val="Titre9"/>
    <w:rsid w:val="00EB01D6"/>
    <w:rPr>
      <w:rFonts w:ascii="Arial" w:eastAsia="Times New Roman" w:hAnsi="Arial" w:cs="Times New Roman"/>
      <w:szCs w:val="20"/>
      <w:lang w:val="de-DE" w:eastAsia="de-DE"/>
    </w:rPr>
  </w:style>
  <w:style w:type="paragraph" w:styleId="Textedebulles">
    <w:name w:val="Balloon Text"/>
    <w:basedOn w:val="Normal"/>
    <w:link w:val="TextedebullesCar"/>
    <w:uiPriority w:val="99"/>
    <w:rsid w:val="00EB01D6"/>
    <w:pPr>
      <w:spacing w:beforeLines="60" w:before="144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EB01D6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BodyTextChar">
    <w:name w:val="Body Text Char"/>
    <w:rsid w:val="00EB01D6"/>
    <w:rPr>
      <w:sz w:val="24"/>
      <w:szCs w:val="24"/>
      <w:lang w:val="en-GB" w:eastAsia="en-US" w:bidi="ar-SA"/>
    </w:rPr>
  </w:style>
  <w:style w:type="paragraph" w:styleId="Corpsdetexte">
    <w:name w:val="Body Text"/>
    <w:aliases w:val=" Char"/>
    <w:basedOn w:val="Normal"/>
    <w:link w:val="CorpsdetexteCar"/>
    <w:qFormat/>
    <w:rsid w:val="00EB01D6"/>
    <w:pPr>
      <w:spacing w:beforeLines="60" w:before="144" w:after="12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CorpsdetexteCar">
    <w:name w:val="Corps de texte Car"/>
    <w:aliases w:val=" Char Car"/>
    <w:basedOn w:val="Policepardfaut"/>
    <w:link w:val="Corpsdetexte"/>
    <w:rsid w:val="00EB01D6"/>
    <w:rPr>
      <w:rFonts w:eastAsia="Times New Roman" w:cs="Times New Roman"/>
      <w:sz w:val="24"/>
      <w:szCs w:val="24"/>
    </w:rPr>
  </w:style>
  <w:style w:type="paragraph" w:customStyle="1" w:styleId="IALASubtitle">
    <w:name w:val="IALA Subtitle"/>
    <w:basedOn w:val="Titre"/>
    <w:rsid w:val="00EB01D6"/>
  </w:style>
  <w:style w:type="paragraph" w:styleId="Titre">
    <w:name w:val="Title"/>
    <w:basedOn w:val="Normal"/>
    <w:link w:val="TitreCar"/>
    <w:qFormat/>
    <w:rsid w:val="00EB01D6"/>
    <w:pPr>
      <w:spacing w:beforeLines="60"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EB01D6"/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En-tteCar">
    <w:name w:val="En-tête Car"/>
    <w:basedOn w:val="Policepardfaut"/>
    <w:link w:val="En-tte"/>
    <w:rsid w:val="00EB01D6"/>
    <w:rPr>
      <w:rFonts w:eastAsia="Times New Roman" w:cs="Times New Roman"/>
      <w:lang w:eastAsia="fr-FR"/>
    </w:rPr>
  </w:style>
  <w:style w:type="paragraph" w:styleId="Pieddepage">
    <w:name w:val="footer"/>
    <w:basedOn w:val="Normal"/>
    <w:link w:val="PieddepageCar"/>
    <w:rsid w:val="00EB01D6"/>
    <w:pPr>
      <w:tabs>
        <w:tab w:val="center" w:pos="4536"/>
        <w:tab w:val="right" w:pos="9072"/>
      </w:tabs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PieddepageCar">
    <w:name w:val="Pied de page Car"/>
    <w:basedOn w:val="Policepardfaut"/>
    <w:link w:val="Pieddepage"/>
    <w:rsid w:val="00EB01D6"/>
    <w:rPr>
      <w:rFonts w:eastAsia="Times New Roman" w:cs="Times New Roman"/>
      <w:lang w:eastAsia="fr-FR"/>
    </w:rPr>
  </w:style>
  <w:style w:type="paragraph" w:styleId="Notedebasdepage">
    <w:name w:val="footnote text"/>
    <w:basedOn w:val="Normal"/>
    <w:link w:val="NotedebasdepageCar"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EB01D6"/>
    <w:rPr>
      <w:rFonts w:eastAsia="Times New Roman" w:cs="Times New Roman"/>
      <w:lang w:eastAsia="fr-FR"/>
    </w:rPr>
  </w:style>
  <w:style w:type="character" w:styleId="Appelnotedebasdep">
    <w:name w:val="footnote reference"/>
    <w:basedOn w:val="Policepardfaut"/>
    <w:rsid w:val="00EB01D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EB01D6"/>
    <w:pPr>
      <w:spacing w:beforeLines="60" w:before="144" w:line="240" w:lineRule="auto"/>
      <w:ind w:left="720"/>
      <w:contextualSpacing/>
      <w:jc w:val="both"/>
    </w:pPr>
    <w:rPr>
      <w:rFonts w:eastAsia="Times New Roman" w:cs="Times New Roman"/>
      <w:lang w:eastAsia="fr-FR"/>
    </w:rPr>
  </w:style>
  <w:style w:type="character" w:styleId="Marquedecommentaire">
    <w:name w:val="annotation reference"/>
    <w:basedOn w:val="Policepardfaut"/>
    <w:unhideWhenUsed/>
    <w:rsid w:val="00EB01D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B01D6"/>
    <w:pPr>
      <w:spacing w:beforeLines="60" w:before="144" w:line="240" w:lineRule="auto"/>
      <w:jc w:val="both"/>
    </w:pPr>
    <w:rPr>
      <w:rFonts w:eastAsia="Times New Roman" w:cs="Times New Roman"/>
      <w:lang w:eastAsia="fr-FR"/>
    </w:rPr>
  </w:style>
  <w:style w:type="character" w:customStyle="1" w:styleId="CommentaireCar">
    <w:name w:val="Commentaire Car"/>
    <w:basedOn w:val="Policepardfaut"/>
    <w:link w:val="Commentaire"/>
    <w:rsid w:val="00EB01D6"/>
    <w:rPr>
      <w:rFonts w:eastAsia="Times New Roman" w:cs="Times New Roman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EB01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B01D6"/>
    <w:rPr>
      <w:rFonts w:eastAsia="Times New Roman" w:cs="Times New Roman"/>
      <w:b/>
      <w:bCs/>
      <w:lang w:eastAsia="fr-FR"/>
    </w:rPr>
  </w:style>
  <w:style w:type="table" w:customStyle="1" w:styleId="TableauGrille4-Accentuation11">
    <w:name w:val="Tableau Grille 4 - Accentuation 11"/>
    <w:basedOn w:val="TableauNormal"/>
    <w:uiPriority w:val="49"/>
    <w:rsid w:val="00EB01D6"/>
    <w:pPr>
      <w:spacing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lledutableau">
    <w:name w:val="Table Grid"/>
    <w:basedOn w:val="TableauNormal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EB01D6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NoList1">
    <w:name w:val="No List1"/>
    <w:next w:val="Aucuneliste"/>
    <w:uiPriority w:val="99"/>
    <w:semiHidden/>
    <w:unhideWhenUsed/>
    <w:rsid w:val="00EB01D6"/>
  </w:style>
  <w:style w:type="paragraph" w:customStyle="1" w:styleId="Tabletext">
    <w:name w:val="Table text"/>
    <w:basedOn w:val="Normal"/>
    <w:rsid w:val="00EB01D6"/>
    <w:pPr>
      <w:spacing w:before="40" w:after="40" w:line="240" w:lineRule="auto"/>
    </w:pPr>
    <w:rPr>
      <w:rFonts w:ascii="Arial" w:eastAsia="PMingLiU" w:hAnsi="Arial" w:cs="Times New Roman"/>
      <w:szCs w:val="24"/>
    </w:rPr>
  </w:style>
  <w:style w:type="paragraph" w:customStyle="1" w:styleId="AnnexHead1">
    <w:name w:val="Annex Head 1"/>
    <w:basedOn w:val="Normal"/>
    <w:next w:val="Normal"/>
    <w:rsid w:val="00EB01D6"/>
    <w:pPr>
      <w:numPr>
        <w:numId w:val="3"/>
      </w:numPr>
      <w:tabs>
        <w:tab w:val="clear" w:pos="849"/>
      </w:tabs>
      <w:spacing w:before="240" w:after="240" w:line="240" w:lineRule="auto"/>
      <w:ind w:left="567" w:hanging="567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ActionIALA">
    <w:name w:val="Action IALA"/>
    <w:basedOn w:val="Normal"/>
    <w:next w:val="Corpsdetexte"/>
    <w:link w:val="ActionIALA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Arial"/>
      <w:i/>
      <w:iCs/>
      <w:lang w:val="en-US" w:eastAsia="en-GB"/>
    </w:rPr>
  </w:style>
  <w:style w:type="paragraph" w:customStyle="1" w:styleId="ActionMember">
    <w:name w:val="Action Member"/>
    <w:basedOn w:val="Normal"/>
    <w:next w:val="Corpsdetexte"/>
    <w:link w:val="ActionMemberChar"/>
    <w:qFormat/>
    <w:rsid w:val="00EB01D6"/>
    <w:pPr>
      <w:spacing w:before="120" w:after="120" w:line="240" w:lineRule="auto"/>
      <w:jc w:val="both"/>
    </w:pPr>
    <w:rPr>
      <w:rFonts w:ascii="Calibri" w:eastAsia="MS Mincho" w:hAnsi="Calibri" w:cs="Calibri"/>
      <w:i/>
      <w:iCs/>
      <w:lang w:val="en-US" w:eastAsia="ja-JP"/>
    </w:rPr>
  </w:style>
  <w:style w:type="paragraph" w:customStyle="1" w:styleId="Agenda">
    <w:name w:val="Agenda"/>
    <w:basedOn w:val="Normal"/>
    <w:rsid w:val="00EB01D6"/>
    <w:pPr>
      <w:tabs>
        <w:tab w:val="left" w:pos="5670"/>
      </w:tabs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AgendaItem">
    <w:name w:val="Agenda Item"/>
    <w:basedOn w:val="Normal"/>
    <w:rsid w:val="00EB01D6"/>
    <w:pPr>
      <w:numPr>
        <w:numId w:val="4"/>
      </w:numPr>
      <w:tabs>
        <w:tab w:val="left" w:pos="1985"/>
      </w:tabs>
      <w:spacing w:before="240" w:after="24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">
    <w:name w:val="Annex"/>
    <w:basedOn w:val="Normal"/>
    <w:next w:val="Corpsdetexte"/>
    <w:qFormat/>
    <w:rsid w:val="00EB01D6"/>
    <w:pPr>
      <w:numPr>
        <w:numId w:val="5"/>
      </w:numPr>
      <w:tabs>
        <w:tab w:val="num" w:pos="720"/>
      </w:tabs>
      <w:spacing w:after="240" w:line="240" w:lineRule="auto"/>
      <w:ind w:left="720" w:hanging="360"/>
      <w:jc w:val="both"/>
    </w:pPr>
    <w:rPr>
      <w:rFonts w:ascii="Calibri" w:eastAsia="Times New Roman" w:hAnsi="Calibri" w:cs="Arial"/>
      <w:b/>
      <w:bCs/>
      <w:caps/>
      <w:snapToGrid w:val="0"/>
      <w:color w:val="365F91"/>
      <w:sz w:val="24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B01D6"/>
    <w:pPr>
      <w:numPr>
        <w:numId w:val="6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paragraph" w:customStyle="1" w:styleId="AnnexHead2">
    <w:name w:val="Annex Head 2"/>
    <w:basedOn w:val="Normal"/>
    <w:next w:val="Normal"/>
    <w:rsid w:val="00EB01D6"/>
    <w:pPr>
      <w:numPr>
        <w:ilvl w:val="1"/>
        <w:numId w:val="3"/>
      </w:numPr>
      <w:spacing w:before="120" w:after="120" w:line="240" w:lineRule="auto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nnexHead3">
    <w:name w:val="Annex Head 3"/>
    <w:basedOn w:val="Normal"/>
    <w:next w:val="Normal"/>
    <w:rsid w:val="00EB01D6"/>
    <w:pPr>
      <w:numPr>
        <w:ilvl w:val="2"/>
        <w:numId w:val="3"/>
      </w:numPr>
      <w:spacing w:before="60" w:after="60" w:line="240" w:lineRule="auto"/>
    </w:pPr>
    <w:rPr>
      <w:rFonts w:ascii="Arial" w:eastAsia="Times New Roman" w:hAnsi="Arial" w:cs="Times New Roman"/>
      <w:b/>
      <w:szCs w:val="24"/>
    </w:rPr>
  </w:style>
  <w:style w:type="paragraph" w:customStyle="1" w:styleId="AnnexHead4">
    <w:name w:val="Annex Head 4"/>
    <w:basedOn w:val="Normal"/>
    <w:next w:val="Normal"/>
    <w:rsid w:val="00EB01D6"/>
    <w:pPr>
      <w:numPr>
        <w:ilvl w:val="3"/>
        <w:numId w:val="3"/>
      </w:numPr>
      <w:spacing w:after="120" w:line="240" w:lineRule="auto"/>
    </w:pPr>
    <w:rPr>
      <w:rFonts w:ascii="Arial" w:eastAsia="Times New Roman" w:hAnsi="Arial" w:cs="Times New Roman"/>
      <w:szCs w:val="24"/>
    </w:rPr>
  </w:style>
  <w:style w:type="paragraph" w:customStyle="1" w:styleId="AnnexTable">
    <w:name w:val="Annex Table"/>
    <w:basedOn w:val="Normal"/>
    <w:next w:val="Normal"/>
    <w:rsid w:val="00EB01D6"/>
    <w:pPr>
      <w:numPr>
        <w:numId w:val="8"/>
      </w:numPr>
      <w:tabs>
        <w:tab w:val="left" w:pos="1418"/>
      </w:tabs>
      <w:spacing w:before="120" w:after="120" w:line="240" w:lineRule="auto"/>
      <w:jc w:val="center"/>
    </w:pPr>
    <w:rPr>
      <w:rFonts w:ascii="Arial" w:eastAsia="Times New Roman" w:hAnsi="Arial" w:cs="Times New Roman"/>
      <w:i/>
      <w:szCs w:val="24"/>
    </w:rPr>
  </w:style>
  <w:style w:type="numbering" w:styleId="ArticleSection">
    <w:name w:val="Outline List 3"/>
    <w:basedOn w:val="Aucuneliste"/>
    <w:rsid w:val="00EB01D6"/>
    <w:pPr>
      <w:numPr>
        <w:numId w:val="10"/>
      </w:numPr>
    </w:pPr>
  </w:style>
  <w:style w:type="paragraph" w:styleId="Corpsdetexte2">
    <w:name w:val="Body Text 2"/>
    <w:basedOn w:val="Normal"/>
    <w:link w:val="Corpsdetexte2Car"/>
    <w:rsid w:val="00EB01D6"/>
    <w:pPr>
      <w:autoSpaceDE w:val="0"/>
      <w:autoSpaceDN w:val="0"/>
      <w:adjustRightInd w:val="0"/>
      <w:spacing w:before="180" w:line="240" w:lineRule="auto"/>
      <w:ind w:left="720"/>
    </w:pPr>
    <w:rPr>
      <w:rFonts w:ascii="Arial" w:eastAsia="Times New Roman" w:hAnsi="Arial" w:cs="Times New Roman"/>
      <w:color w:val="000000"/>
      <w:szCs w:val="24"/>
    </w:rPr>
  </w:style>
  <w:style w:type="character" w:customStyle="1" w:styleId="Corpsdetexte2Car">
    <w:name w:val="Corps de texte 2 Car"/>
    <w:basedOn w:val="Policepardfaut"/>
    <w:link w:val="Corpsdetexte2"/>
    <w:rsid w:val="00EB01D6"/>
    <w:rPr>
      <w:rFonts w:ascii="Arial" w:eastAsia="Times New Roman" w:hAnsi="Arial" w:cs="Times New Roman"/>
      <w:color w:val="000000"/>
      <w:szCs w:val="24"/>
    </w:rPr>
  </w:style>
  <w:style w:type="paragraph" w:styleId="Corpsdetexte3">
    <w:name w:val="Body Text 3"/>
    <w:basedOn w:val="Normal"/>
    <w:link w:val="Corpsdetexte3Car"/>
    <w:rsid w:val="00EB01D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 w:line="240" w:lineRule="auto"/>
      <w:ind w:left="720"/>
    </w:pPr>
    <w:rPr>
      <w:rFonts w:ascii="Arial" w:eastAsia="Times New Roman" w:hAnsi="Arial" w:cs="Times New Roman"/>
      <w:bCs/>
      <w:i/>
      <w:iCs/>
      <w:szCs w:val="24"/>
    </w:rPr>
  </w:style>
  <w:style w:type="character" w:customStyle="1" w:styleId="Corpsdetexte3Car">
    <w:name w:val="Corps de texte 3 Car"/>
    <w:basedOn w:val="Policepardfaut"/>
    <w:link w:val="Corpsdetexte3"/>
    <w:rsid w:val="00EB01D6"/>
    <w:rPr>
      <w:rFonts w:ascii="Arial" w:eastAsia="Times New Roman" w:hAnsi="Arial" w:cs="Times New Roman"/>
      <w:bCs/>
      <w:i/>
      <w:iCs/>
      <w:szCs w:val="24"/>
    </w:rPr>
  </w:style>
  <w:style w:type="paragraph" w:styleId="Retrait1religne">
    <w:name w:val="Body Text First Indent"/>
    <w:basedOn w:val="Normal"/>
    <w:link w:val="Retrait1religneCar"/>
    <w:rsid w:val="00EB01D6"/>
    <w:pPr>
      <w:spacing w:line="240" w:lineRule="auto"/>
      <w:ind w:left="851"/>
      <w:jc w:val="both"/>
    </w:pPr>
    <w:rPr>
      <w:rFonts w:ascii="Arial" w:eastAsia="Times New Roman" w:hAnsi="Arial" w:cs="Times New Roman"/>
      <w:szCs w:val="24"/>
    </w:rPr>
  </w:style>
  <w:style w:type="character" w:customStyle="1" w:styleId="Retrait1religneCar">
    <w:name w:val="Retrait 1re ligne Car"/>
    <w:basedOn w:val="CorpsdetexteCar"/>
    <w:link w:val="Retrait1religne"/>
    <w:rsid w:val="00EB01D6"/>
    <w:rPr>
      <w:rFonts w:ascii="Arial" w:eastAsia="Times New Roman" w:hAnsi="Arial" w:cs="Times New Roman"/>
      <w:sz w:val="24"/>
      <w:szCs w:val="24"/>
    </w:rPr>
  </w:style>
  <w:style w:type="paragraph" w:styleId="Retraitcorpsdetexte">
    <w:name w:val="Body Text Indent"/>
    <w:basedOn w:val="Normal"/>
    <w:link w:val="RetraitcorpsdetexteCar"/>
    <w:rsid w:val="00EB01D6"/>
    <w:pPr>
      <w:spacing w:after="120" w:line="240" w:lineRule="auto"/>
      <w:ind w:left="567"/>
    </w:pPr>
    <w:rPr>
      <w:rFonts w:ascii="Arial" w:eastAsia="Times New Roman" w:hAnsi="Arial" w:cs="Times New Roman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EB01D6"/>
    <w:rPr>
      <w:rFonts w:ascii="Arial" w:eastAsia="Times New Roman" w:hAnsi="Arial" w:cs="Times New Roman"/>
      <w:szCs w:val="24"/>
    </w:rPr>
  </w:style>
  <w:style w:type="paragraph" w:styleId="Retraitcorpset1relig">
    <w:name w:val="Body Text First Indent 2"/>
    <w:aliases w:val="Body Text Second Indent"/>
    <w:basedOn w:val="Retrait1religne"/>
    <w:link w:val="Retraitcorpset1religCar"/>
    <w:rsid w:val="00EB01D6"/>
    <w:pPr>
      <w:ind w:left="720"/>
    </w:pPr>
    <w:rPr>
      <w:lang w:val="en-US"/>
    </w:rPr>
  </w:style>
  <w:style w:type="character" w:customStyle="1" w:styleId="Retraitcorpset1religCar">
    <w:name w:val="Retrait corps et 1re lig. Car"/>
    <w:aliases w:val="Body Text Second Indent Car"/>
    <w:basedOn w:val="RetraitcorpsdetexteCar"/>
    <w:link w:val="Retraitcorpset1relig"/>
    <w:rsid w:val="00EB01D6"/>
    <w:rPr>
      <w:rFonts w:ascii="Arial" w:eastAsia="Times New Roman" w:hAnsi="Arial" w:cs="Times New Roman"/>
      <w:szCs w:val="24"/>
      <w:lang w:val="en-US"/>
    </w:rPr>
  </w:style>
  <w:style w:type="paragraph" w:styleId="Retraitcorpsdetexte2">
    <w:name w:val="Body Text Indent 2"/>
    <w:basedOn w:val="Normal"/>
    <w:link w:val="Retraitcorpsdetexte2Car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4"/>
      <w:lang w:eastAsia="de-DE"/>
    </w:rPr>
  </w:style>
  <w:style w:type="character" w:customStyle="1" w:styleId="Retraitcorpsdetexte2Car">
    <w:name w:val="Retrait corps de texte 2 Car"/>
    <w:basedOn w:val="Policepardfaut"/>
    <w:link w:val="Retraitcorpsdetexte2"/>
    <w:rsid w:val="00EB01D6"/>
    <w:rPr>
      <w:rFonts w:ascii="Arial" w:eastAsia="Times New Roman" w:hAnsi="Arial" w:cs="Times New Roman"/>
      <w:szCs w:val="24"/>
      <w:lang w:eastAsia="de-DE"/>
    </w:rPr>
  </w:style>
  <w:style w:type="paragraph" w:customStyle="1" w:styleId="Bullet1">
    <w:name w:val="Bullet 1"/>
    <w:basedOn w:val="Corpsdetexte"/>
    <w:qFormat/>
    <w:rsid w:val="00EB01D6"/>
    <w:pPr>
      <w:numPr>
        <w:numId w:val="32"/>
      </w:numPr>
      <w:tabs>
        <w:tab w:val="num" w:pos="360"/>
      </w:tabs>
      <w:spacing w:beforeLines="0" w:before="0"/>
      <w:ind w:left="0" w:firstLine="0"/>
      <w:outlineLvl w:val="0"/>
    </w:pPr>
    <w:rPr>
      <w:rFonts w:ascii="Calibri" w:eastAsia="Calibri" w:hAnsi="Calibri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EB01D6"/>
    <w:pPr>
      <w:suppressAutoHyphens/>
      <w:spacing w:after="120" w:line="240" w:lineRule="auto"/>
      <w:ind w:left="1134"/>
      <w:jc w:val="both"/>
    </w:pPr>
    <w:rPr>
      <w:rFonts w:ascii="Arial" w:eastAsia="Times New Roman" w:hAnsi="Arial" w:cs="Arial"/>
      <w:lang w:val="fr-FR" w:eastAsia="en-GB"/>
    </w:rPr>
  </w:style>
  <w:style w:type="paragraph" w:customStyle="1" w:styleId="Bullet2">
    <w:name w:val="Bullet 2"/>
    <w:basedOn w:val="Normal"/>
    <w:qFormat/>
    <w:rsid w:val="00EB01D6"/>
    <w:pPr>
      <w:numPr>
        <w:numId w:val="11"/>
      </w:numPr>
      <w:tabs>
        <w:tab w:val="left" w:pos="1560"/>
      </w:tabs>
      <w:spacing w:after="120" w:line="240" w:lineRule="auto"/>
      <w:ind w:left="1560" w:hanging="426"/>
      <w:jc w:val="both"/>
    </w:pPr>
    <w:rPr>
      <w:rFonts w:ascii="Arial" w:eastAsia="Times New Roman" w:hAnsi="Arial" w:cs="Arial"/>
      <w:lang w:eastAsia="en-GB"/>
    </w:rPr>
  </w:style>
  <w:style w:type="paragraph" w:customStyle="1" w:styleId="Bullet2text">
    <w:name w:val="Bullet 2 text"/>
    <w:basedOn w:val="Normal"/>
    <w:rsid w:val="00EB01D6"/>
    <w:pPr>
      <w:suppressAutoHyphens/>
      <w:spacing w:after="120" w:line="240" w:lineRule="auto"/>
      <w:ind w:left="1701"/>
      <w:jc w:val="both"/>
    </w:pPr>
    <w:rPr>
      <w:rFonts w:ascii="Arial" w:eastAsia="Times New Roman" w:hAnsi="Arial" w:cs="Arial"/>
      <w:lang w:eastAsia="en-GB"/>
    </w:rPr>
  </w:style>
  <w:style w:type="paragraph" w:customStyle="1" w:styleId="Bullet3">
    <w:name w:val="Bullet 3"/>
    <w:basedOn w:val="Normal"/>
    <w:rsid w:val="00EB01D6"/>
    <w:pPr>
      <w:numPr>
        <w:numId w:val="12"/>
      </w:numPr>
      <w:spacing w:after="60" w:line="240" w:lineRule="auto"/>
      <w:ind w:left="1985" w:hanging="425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Bullet3text">
    <w:name w:val="Bullet 3 text"/>
    <w:basedOn w:val="Normal"/>
    <w:rsid w:val="00EB01D6"/>
    <w:pPr>
      <w:suppressAutoHyphens/>
      <w:spacing w:after="60" w:line="240" w:lineRule="auto"/>
      <w:ind w:left="2268"/>
    </w:pPr>
    <w:rPr>
      <w:rFonts w:ascii="Arial" w:eastAsia="Times New Roman" w:hAnsi="Arial" w:cs="Arial"/>
      <w:sz w:val="20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B01D6"/>
    <w:pPr>
      <w:numPr>
        <w:numId w:val="13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character" w:styleId="Lienhypertexte">
    <w:name w:val="Hyperlink"/>
    <w:basedOn w:val="Policepardfaut"/>
    <w:uiPriority w:val="99"/>
    <w:rsid w:val="00EB01D6"/>
    <w:rPr>
      <w:color w:val="0000FF"/>
      <w:u w:val="single"/>
    </w:rPr>
  </w:style>
  <w:style w:type="paragraph" w:customStyle="1" w:styleId="List1">
    <w:name w:val="List 1"/>
    <w:basedOn w:val="Normal"/>
    <w:qFormat/>
    <w:rsid w:val="00EB01D6"/>
    <w:pPr>
      <w:numPr>
        <w:numId w:val="33"/>
      </w:numPr>
      <w:spacing w:after="120" w:line="240" w:lineRule="auto"/>
      <w:jc w:val="both"/>
    </w:pPr>
    <w:rPr>
      <w:rFonts w:ascii="Calibri" w:eastAsia="MS Mincho" w:hAnsi="Calibri" w:cs="Calibri"/>
      <w:lang w:eastAsia="ja-JP"/>
    </w:rPr>
  </w:style>
  <w:style w:type="paragraph" w:customStyle="1" w:styleId="List1indent">
    <w:name w:val="List 1 indent"/>
    <w:basedOn w:val="Normal"/>
    <w:qFormat/>
    <w:rsid w:val="00EB01D6"/>
    <w:pPr>
      <w:numPr>
        <w:ilvl w:val="1"/>
        <w:numId w:val="33"/>
      </w:numPr>
      <w:spacing w:after="120" w:line="240" w:lineRule="auto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indent2">
    <w:name w:val="List 1 indent 2"/>
    <w:basedOn w:val="Normal"/>
    <w:uiPriority w:val="99"/>
    <w:qFormat/>
    <w:rsid w:val="00EB01D6"/>
    <w:pPr>
      <w:widowControl w:val="0"/>
      <w:numPr>
        <w:ilvl w:val="2"/>
        <w:numId w:val="33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B01D6"/>
    <w:pPr>
      <w:spacing w:after="60" w:line="240" w:lineRule="auto"/>
      <w:ind w:left="1701"/>
      <w:jc w:val="both"/>
    </w:pPr>
    <w:rPr>
      <w:rFonts w:ascii="Arial" w:eastAsia="Times New Roman" w:hAnsi="Arial" w:cs="Arial"/>
      <w:sz w:val="20"/>
      <w:lang w:eastAsia="en-GB"/>
    </w:rPr>
  </w:style>
  <w:style w:type="paragraph" w:customStyle="1" w:styleId="List1indenttext">
    <w:name w:val="List 1 indent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Times New Roman"/>
      <w:szCs w:val="20"/>
      <w:lang w:eastAsia="en-GB"/>
    </w:rPr>
  </w:style>
  <w:style w:type="paragraph" w:customStyle="1" w:styleId="List1text">
    <w:name w:val="List 1 text"/>
    <w:basedOn w:val="Normal"/>
    <w:qFormat/>
    <w:rsid w:val="00EB01D6"/>
    <w:pPr>
      <w:spacing w:after="120" w:line="240" w:lineRule="auto"/>
      <w:ind w:left="567"/>
    </w:pPr>
    <w:rPr>
      <w:rFonts w:ascii="Arial" w:eastAsia="Times New Roman" w:hAnsi="Arial" w:cs="Arial"/>
      <w:lang w:eastAsia="en-GB"/>
    </w:rPr>
  </w:style>
  <w:style w:type="paragraph" w:styleId="Listepuces">
    <w:name w:val="List Bullet"/>
    <w:basedOn w:val="Normal"/>
    <w:autoRedefine/>
    <w:rsid w:val="00EB01D6"/>
    <w:pPr>
      <w:spacing w:before="60" w:after="80" w:line="240" w:lineRule="auto"/>
      <w:ind w:left="354"/>
    </w:pPr>
    <w:rPr>
      <w:rFonts w:ascii="Arial" w:eastAsia="Times New Roman" w:hAnsi="Arial" w:cs="Times New Roman"/>
      <w:szCs w:val="24"/>
    </w:rPr>
  </w:style>
  <w:style w:type="paragraph" w:styleId="Listenumros">
    <w:name w:val="List Number"/>
    <w:basedOn w:val="Normal"/>
    <w:rsid w:val="00EB01D6"/>
    <w:pPr>
      <w:numPr>
        <w:numId w:val="14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styleId="Listenumros2">
    <w:name w:val="List Number 2"/>
    <w:basedOn w:val="Normal"/>
    <w:rsid w:val="00EB01D6"/>
    <w:pPr>
      <w:numPr>
        <w:numId w:val="15"/>
      </w:numPr>
      <w:spacing w:line="240" w:lineRule="auto"/>
    </w:pPr>
    <w:rPr>
      <w:rFonts w:ascii="Arial" w:eastAsia="Times New Roman" w:hAnsi="Arial" w:cs="Times New Roman"/>
      <w:szCs w:val="24"/>
    </w:rPr>
  </w:style>
  <w:style w:type="paragraph" w:customStyle="1" w:styleId="Maintext">
    <w:name w:val="Main text"/>
    <w:basedOn w:val="Normal"/>
    <w:rsid w:val="00EB01D6"/>
    <w:pPr>
      <w:suppressAutoHyphens/>
      <w:spacing w:after="12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MainTitle">
    <w:name w:val="Main Title"/>
    <w:basedOn w:val="Normal"/>
    <w:next w:val="Titre1"/>
    <w:rsid w:val="00EB01D6"/>
    <w:pPr>
      <w:tabs>
        <w:tab w:val="left" w:pos="2268"/>
      </w:tabs>
      <w:suppressAutoHyphens/>
      <w:spacing w:after="360" w:line="240" w:lineRule="auto"/>
    </w:pPr>
    <w:rPr>
      <w:rFonts w:ascii="Arial" w:eastAsia="Times New Roman" w:hAnsi="Arial" w:cs="Times New Roman"/>
      <w:b/>
      <w:spacing w:val="-2"/>
      <w:sz w:val="36"/>
      <w:szCs w:val="24"/>
    </w:rPr>
  </w:style>
  <w:style w:type="character" w:styleId="Numrodepage">
    <w:name w:val="page number"/>
    <w:basedOn w:val="Policepardfaut"/>
    <w:rsid w:val="00EB01D6"/>
  </w:style>
  <w:style w:type="paragraph" w:styleId="Citation">
    <w:name w:val="Quote"/>
    <w:basedOn w:val="Normal"/>
    <w:link w:val="CitationCar"/>
    <w:rsid w:val="00EB01D6"/>
    <w:pPr>
      <w:spacing w:before="60" w:after="60" w:line="240" w:lineRule="auto"/>
      <w:ind w:left="567" w:right="935"/>
      <w:jc w:val="both"/>
    </w:pPr>
    <w:rPr>
      <w:rFonts w:ascii="Arial" w:eastAsia="Times New Roman" w:hAnsi="Arial" w:cs="Times New Roman"/>
      <w:i/>
      <w:szCs w:val="24"/>
    </w:rPr>
  </w:style>
  <w:style w:type="character" w:customStyle="1" w:styleId="CitationCar">
    <w:name w:val="Citation Car"/>
    <w:basedOn w:val="Policepardfaut"/>
    <w:link w:val="Citation"/>
    <w:rsid w:val="00EB01D6"/>
    <w:rPr>
      <w:rFonts w:ascii="Arial" w:eastAsia="Times New Roman" w:hAnsi="Arial" w:cs="Times New Roman"/>
      <w:i/>
      <w:szCs w:val="24"/>
    </w:rPr>
  </w:style>
  <w:style w:type="paragraph" w:customStyle="1" w:styleId="Recallings">
    <w:name w:val="Recallings"/>
    <w:basedOn w:val="Corpsdetexte"/>
    <w:rsid w:val="00EB01D6"/>
    <w:pPr>
      <w:spacing w:beforeLines="0" w:before="240"/>
      <w:ind w:left="425"/>
    </w:pPr>
    <w:rPr>
      <w:rFonts w:ascii="Calibri" w:hAnsi="Calibri" w:cs="Arial"/>
      <w:sz w:val="22"/>
    </w:rPr>
  </w:style>
  <w:style w:type="paragraph" w:customStyle="1" w:styleId="RecommendsNo">
    <w:name w:val="Recommends No"/>
    <w:basedOn w:val="Normal"/>
    <w:rsid w:val="00EB01D6"/>
    <w:pPr>
      <w:spacing w:after="120" w:line="240" w:lineRule="auto"/>
      <w:ind w:left="992" w:hanging="567"/>
      <w:jc w:val="both"/>
    </w:pPr>
    <w:rPr>
      <w:rFonts w:ascii="Arial" w:eastAsia="Times New Roman" w:hAnsi="Arial" w:cs="Times New Roman"/>
      <w:szCs w:val="24"/>
    </w:rPr>
  </w:style>
  <w:style w:type="character" w:customStyle="1" w:styleId="StyleFootnoteReference115ptBlack">
    <w:name w:val="Style Footnote Reference + 11.5 pt Black"/>
    <w:basedOn w:val="Appelnotedebasdep"/>
    <w:rsid w:val="00EB01D6"/>
    <w:rPr>
      <w:rFonts w:ascii="Arial" w:hAnsi="Arial"/>
      <w:color w:val="000000"/>
      <w:sz w:val="23"/>
      <w:vertAlign w:val="superscript"/>
    </w:rPr>
  </w:style>
  <w:style w:type="paragraph" w:styleId="Sous-titre">
    <w:name w:val="Subtitle"/>
    <w:basedOn w:val="Normal"/>
    <w:link w:val="Sous-titreCar"/>
    <w:qFormat/>
    <w:rsid w:val="00EB01D6"/>
    <w:pPr>
      <w:spacing w:after="60" w:line="240" w:lineRule="auto"/>
      <w:jc w:val="center"/>
      <w:outlineLvl w:val="1"/>
    </w:pPr>
    <w:rPr>
      <w:rFonts w:ascii="Arial" w:eastAsia="Times New Roman" w:hAnsi="Arial" w:cs="Arial"/>
      <w:szCs w:val="24"/>
    </w:rPr>
  </w:style>
  <w:style w:type="character" w:customStyle="1" w:styleId="Sous-titreCar">
    <w:name w:val="Sous-titre Car"/>
    <w:basedOn w:val="Policepardfaut"/>
    <w:link w:val="Sous-titre"/>
    <w:rsid w:val="00EB01D6"/>
    <w:rPr>
      <w:rFonts w:ascii="Arial" w:eastAsia="Times New Roman" w:hAnsi="Arial" w:cs="Arial"/>
      <w:szCs w:val="24"/>
    </w:rPr>
  </w:style>
  <w:style w:type="paragraph" w:styleId="Tabledesillustrations">
    <w:name w:val="table of figures"/>
    <w:basedOn w:val="Normal"/>
    <w:next w:val="Normal"/>
    <w:uiPriority w:val="99"/>
    <w:rsid w:val="00EB01D6"/>
    <w:pPr>
      <w:numPr>
        <w:numId w:val="28"/>
      </w:numPr>
      <w:tabs>
        <w:tab w:val="right" w:pos="9639"/>
      </w:tabs>
      <w:spacing w:before="60" w:after="60" w:line="240" w:lineRule="auto"/>
      <w:ind w:right="284"/>
    </w:pPr>
    <w:rPr>
      <w:rFonts w:ascii="Arial" w:eastAsia="Times New Roman" w:hAnsi="Arial" w:cs="Times New Roman"/>
    </w:rPr>
  </w:style>
  <w:style w:type="paragraph" w:customStyle="1" w:styleId="Table">
    <w:name w:val="Table_#"/>
    <w:basedOn w:val="Normal"/>
    <w:next w:val="Normal"/>
    <w:qFormat/>
    <w:rsid w:val="00EB01D6"/>
    <w:pPr>
      <w:numPr>
        <w:numId w:val="17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paragraph" w:customStyle="1" w:styleId="THECOUNCIL">
    <w:name w:val="THE COUNCIL"/>
    <w:basedOn w:val="Corpsdetexte"/>
    <w:rsid w:val="00EB01D6"/>
    <w:pPr>
      <w:spacing w:beforeLines="0" w:before="0"/>
    </w:pPr>
    <w:rPr>
      <w:rFonts w:ascii="Calibri" w:hAnsi="Calibri" w:cs="Arial"/>
      <w:b/>
      <w:sz w:val="28"/>
    </w:rPr>
  </w:style>
  <w:style w:type="paragraph" w:customStyle="1" w:styleId="TOC11">
    <w:name w:val="TOC 11"/>
    <w:basedOn w:val="Normal"/>
    <w:next w:val="Normal"/>
    <w:autoRedefine/>
    <w:uiPriority w:val="39"/>
    <w:rsid w:val="00EB01D6"/>
    <w:pPr>
      <w:tabs>
        <w:tab w:val="right" w:leader="dot" w:pos="9639"/>
      </w:tabs>
      <w:spacing w:before="120" w:after="120" w:line="240" w:lineRule="auto"/>
      <w:ind w:left="567" w:right="284" w:hanging="567"/>
      <w:jc w:val="both"/>
    </w:pPr>
    <w:rPr>
      <w:rFonts w:ascii="Calibri" w:eastAsia="MS Mincho" w:hAnsi="Calibri" w:cs="Arial"/>
      <w:noProof/>
      <w:lang w:val="en-US" w:eastAsia="ja-JP"/>
    </w:rPr>
  </w:style>
  <w:style w:type="paragraph" w:customStyle="1" w:styleId="TOC21">
    <w:name w:val="TOC 21"/>
    <w:basedOn w:val="Normal"/>
    <w:next w:val="Normal"/>
    <w:autoRedefine/>
    <w:uiPriority w:val="39"/>
    <w:rsid w:val="00EB01D6"/>
    <w:pPr>
      <w:tabs>
        <w:tab w:val="left" w:pos="1843"/>
        <w:tab w:val="right" w:pos="9639"/>
      </w:tabs>
      <w:spacing w:before="120" w:after="120" w:line="240" w:lineRule="auto"/>
      <w:ind w:left="1559" w:right="284" w:hanging="1134"/>
    </w:pPr>
    <w:rPr>
      <w:rFonts w:ascii="Calibri" w:eastAsia="MS Mincho" w:hAnsi="Calibri" w:cs="Arial"/>
      <w:noProof/>
      <w:lang w:val="en-US" w:eastAsia="ja-JP"/>
    </w:rPr>
  </w:style>
  <w:style w:type="paragraph" w:customStyle="1" w:styleId="TOC31">
    <w:name w:val="TOC 31"/>
    <w:basedOn w:val="Normal"/>
    <w:next w:val="Normal"/>
    <w:uiPriority w:val="39"/>
    <w:rsid w:val="00EB01D6"/>
    <w:pPr>
      <w:tabs>
        <w:tab w:val="right" w:pos="9639"/>
      </w:tabs>
      <w:spacing w:before="60" w:after="60" w:line="240" w:lineRule="auto"/>
      <w:ind w:left="1843" w:right="284" w:hanging="964"/>
    </w:pPr>
    <w:rPr>
      <w:rFonts w:ascii="Arial" w:eastAsia="MS Mincho" w:hAnsi="Arial" w:cs="Arial"/>
      <w:noProof/>
      <w:sz w:val="20"/>
      <w:szCs w:val="20"/>
      <w:lang w:val="en-US" w:eastAsia="ja-JP"/>
    </w:rPr>
  </w:style>
  <w:style w:type="paragraph" w:styleId="TM4">
    <w:name w:val="toc 4"/>
    <w:basedOn w:val="Normal"/>
    <w:next w:val="Normal"/>
    <w:autoRedefine/>
    <w:uiPriority w:val="39"/>
    <w:rsid w:val="00EB01D6"/>
    <w:pPr>
      <w:tabs>
        <w:tab w:val="right" w:pos="9639"/>
      </w:tabs>
      <w:spacing w:before="120" w:after="120" w:line="240" w:lineRule="auto"/>
      <w:ind w:right="284"/>
    </w:pPr>
    <w:rPr>
      <w:rFonts w:ascii="Arial" w:eastAsia="Times New Roman" w:hAnsi="Arial" w:cs="Times New Roman"/>
      <w:noProof/>
      <w:lang w:eastAsia="en-GB"/>
    </w:rPr>
  </w:style>
  <w:style w:type="paragraph" w:customStyle="1" w:styleId="TOC51">
    <w:name w:val="TOC 51"/>
    <w:basedOn w:val="Normal"/>
    <w:next w:val="Normal"/>
    <w:autoRedefine/>
    <w:uiPriority w:val="39"/>
    <w:rsid w:val="00EB01D6"/>
    <w:pPr>
      <w:tabs>
        <w:tab w:val="right" w:pos="9628"/>
      </w:tabs>
      <w:spacing w:before="120" w:after="120" w:line="240" w:lineRule="auto"/>
      <w:ind w:left="1418" w:right="284" w:hanging="1418"/>
    </w:pPr>
    <w:rPr>
      <w:rFonts w:ascii="Arial" w:eastAsia="MS Mincho" w:hAnsi="Arial" w:cs="Arial"/>
      <w:noProof/>
      <w:lang w:val="en-US" w:eastAsia="ja-JP"/>
    </w:rPr>
  </w:style>
  <w:style w:type="paragraph" w:styleId="TM6">
    <w:name w:val="toc 6"/>
    <w:basedOn w:val="Normal"/>
    <w:next w:val="Normal"/>
    <w:autoRedefine/>
    <w:uiPriority w:val="39"/>
    <w:rsid w:val="00EB01D6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EB01D6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EB01D6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EB01D6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table" w:customStyle="1" w:styleId="TableGrid1">
    <w:name w:val="Table Grid1"/>
    <w:basedOn w:val="TableauNormal"/>
    <w:next w:val="Grilledutableau"/>
    <w:uiPriority w:val="39"/>
    <w:rsid w:val="00EB01D6"/>
    <w:pPr>
      <w:spacing w:line="240" w:lineRule="auto"/>
    </w:pPr>
    <w:rPr>
      <w:rFonts w:ascii="Times New Roman" w:eastAsia="MS Mincho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indent1">
    <w:name w:val="List 1 indent 1"/>
    <w:basedOn w:val="Normal"/>
    <w:qFormat/>
    <w:rsid w:val="00EB01D6"/>
    <w:pPr>
      <w:numPr>
        <w:ilvl w:val="1"/>
        <w:numId w:val="27"/>
      </w:numPr>
      <w:spacing w:after="120" w:line="240" w:lineRule="auto"/>
      <w:jc w:val="both"/>
    </w:pPr>
    <w:rPr>
      <w:rFonts w:ascii="Arial" w:eastAsia="Times New Roman" w:hAnsi="Arial" w:cs="Arial"/>
      <w:lang w:eastAsia="en-GB"/>
    </w:rPr>
  </w:style>
  <w:style w:type="paragraph" w:styleId="Textebrut">
    <w:name w:val="Plain Text"/>
    <w:basedOn w:val="Normal"/>
    <w:link w:val="TextebrutCar"/>
    <w:rsid w:val="00EB01D6"/>
    <w:pPr>
      <w:spacing w:line="240" w:lineRule="auto"/>
    </w:pPr>
    <w:rPr>
      <w:rFonts w:ascii="Consolas" w:eastAsia="Times New Roman" w:hAnsi="Consolas" w:cs="Times New Roman"/>
      <w:sz w:val="21"/>
      <w:szCs w:val="21"/>
      <w:lang w:val="en-US"/>
    </w:rPr>
  </w:style>
  <w:style w:type="character" w:customStyle="1" w:styleId="TextebrutCar">
    <w:name w:val="Texte brut Car"/>
    <w:basedOn w:val="Policepardfaut"/>
    <w:link w:val="Textebrut"/>
    <w:rsid w:val="00EB01D6"/>
    <w:rPr>
      <w:rFonts w:ascii="Consolas" w:eastAsia="Times New Roman" w:hAnsi="Consolas" w:cs="Times New Roman"/>
      <w:sz w:val="21"/>
      <w:szCs w:val="21"/>
      <w:lang w:val="en-US"/>
    </w:rPr>
  </w:style>
  <w:style w:type="character" w:styleId="Lienhypertextesuivivisit">
    <w:name w:val="FollowedHyperlink"/>
    <w:basedOn w:val="Policepardfaut"/>
    <w:uiPriority w:val="99"/>
    <w:unhideWhenUsed/>
    <w:rsid w:val="00EB01D6"/>
    <w:rPr>
      <w:color w:val="800080"/>
      <w:u w:val="single"/>
    </w:rPr>
  </w:style>
  <w:style w:type="paragraph" w:customStyle="1" w:styleId="AppendixHeading1">
    <w:name w:val="Appendix Heading 1"/>
    <w:basedOn w:val="Normal"/>
    <w:next w:val="Corpsdetexte"/>
    <w:rsid w:val="00EB01D6"/>
    <w:pPr>
      <w:numPr>
        <w:numId w:val="9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ppendixHeading2">
    <w:name w:val="Appendix Heading 2"/>
    <w:basedOn w:val="Normal"/>
    <w:next w:val="Corpsdetexte"/>
    <w:qFormat/>
    <w:rsid w:val="00EB01D6"/>
    <w:pPr>
      <w:numPr>
        <w:ilvl w:val="1"/>
        <w:numId w:val="9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ppendixHeading3">
    <w:name w:val="Appendix Heading 3"/>
    <w:basedOn w:val="Normal"/>
    <w:next w:val="Normal"/>
    <w:rsid w:val="00EB01D6"/>
    <w:pPr>
      <w:numPr>
        <w:ilvl w:val="2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ppendixHeading4">
    <w:name w:val="Appendix Heading 4"/>
    <w:basedOn w:val="Normal"/>
    <w:next w:val="Corpsdetexte"/>
    <w:rsid w:val="00EB01D6"/>
    <w:pPr>
      <w:numPr>
        <w:ilvl w:val="3"/>
        <w:numId w:val="9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EB01D6"/>
    <w:pPr>
      <w:spacing w:before="120" w:after="120" w:line="240" w:lineRule="auto"/>
    </w:pPr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nnexHeading1">
    <w:name w:val="Annex Heading 1"/>
    <w:basedOn w:val="Normal"/>
    <w:next w:val="Corpsdetexte"/>
    <w:qFormat/>
    <w:rsid w:val="00EB01D6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b/>
      <w:caps/>
      <w:sz w:val="24"/>
      <w:szCs w:val="24"/>
      <w:lang w:eastAsia="en-GB"/>
    </w:rPr>
  </w:style>
  <w:style w:type="paragraph" w:customStyle="1" w:styleId="AnnexHeading2">
    <w:name w:val="Annex Heading 2"/>
    <w:basedOn w:val="Normal"/>
    <w:next w:val="Corpsdetexte"/>
    <w:qFormat/>
    <w:rsid w:val="00EB01D6"/>
    <w:pPr>
      <w:numPr>
        <w:ilvl w:val="1"/>
        <w:numId w:val="7"/>
      </w:numPr>
      <w:spacing w:before="120" w:after="120" w:line="240" w:lineRule="auto"/>
    </w:pPr>
    <w:rPr>
      <w:rFonts w:ascii="Arial" w:eastAsia="Times New Roman" w:hAnsi="Arial" w:cs="Arial"/>
      <w:b/>
    </w:rPr>
  </w:style>
  <w:style w:type="paragraph" w:customStyle="1" w:styleId="AnnexHeading3">
    <w:name w:val="Annex Heading 3"/>
    <w:basedOn w:val="Normal"/>
    <w:next w:val="Normal"/>
    <w:rsid w:val="00EB01D6"/>
    <w:pPr>
      <w:numPr>
        <w:ilvl w:val="2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AnnexHeading4">
    <w:name w:val="Annex Heading 4"/>
    <w:basedOn w:val="Normal"/>
    <w:next w:val="Corpsdetexte"/>
    <w:rsid w:val="00EB01D6"/>
    <w:pPr>
      <w:numPr>
        <w:ilvl w:val="3"/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en-GB"/>
    </w:rPr>
  </w:style>
  <w:style w:type="paragraph" w:customStyle="1" w:styleId="List1indent1text">
    <w:name w:val="List 1 indent 1 text"/>
    <w:basedOn w:val="Normal"/>
    <w:rsid w:val="00EB01D6"/>
    <w:pPr>
      <w:spacing w:after="120" w:line="240" w:lineRule="auto"/>
      <w:ind w:left="1134"/>
      <w:jc w:val="both"/>
    </w:pPr>
    <w:rPr>
      <w:rFonts w:ascii="Arial" w:eastAsia="Times New Roman" w:hAnsi="Arial" w:cs="Arial"/>
      <w:lang w:eastAsia="fr-FR"/>
    </w:rPr>
  </w:style>
  <w:style w:type="paragraph" w:customStyle="1" w:styleId="References">
    <w:name w:val="References"/>
    <w:basedOn w:val="Normal"/>
    <w:qFormat/>
    <w:rsid w:val="00EB01D6"/>
    <w:pPr>
      <w:numPr>
        <w:numId w:val="16"/>
      </w:numPr>
      <w:spacing w:after="120" w:line="240" w:lineRule="auto"/>
    </w:pPr>
    <w:rPr>
      <w:rFonts w:ascii="Arial" w:eastAsia="Times New Roman" w:hAnsi="Arial" w:cs="Times New Roman"/>
      <w:szCs w:val="20"/>
    </w:rPr>
  </w:style>
  <w:style w:type="paragraph" w:customStyle="1" w:styleId="ecxmsonormal">
    <w:name w:val="ecxmsonormal"/>
    <w:basedOn w:val="Normal"/>
    <w:uiPriority w:val="99"/>
    <w:rsid w:val="00EB01D6"/>
    <w:pPr>
      <w:suppressAutoHyphens/>
      <w:spacing w:line="240" w:lineRule="auto"/>
    </w:pPr>
    <w:rPr>
      <w:rFonts w:ascii="Times New Roman" w:eastAsia="Calibri" w:hAnsi="Times New Roman" w:cs="Times New Roman"/>
      <w:sz w:val="24"/>
      <w:szCs w:val="24"/>
      <w:lang w:val="es-ES" w:eastAsia="ar-SA"/>
    </w:rPr>
  </w:style>
  <w:style w:type="character" w:customStyle="1" w:styleId="hps">
    <w:name w:val="hps"/>
    <w:basedOn w:val="Policepardfaut"/>
    <w:uiPriority w:val="99"/>
    <w:rsid w:val="00EB01D6"/>
    <w:rPr>
      <w:rFonts w:cs="Times New Roman"/>
    </w:rPr>
  </w:style>
  <w:style w:type="paragraph" w:customStyle="1" w:styleId="Appendix">
    <w:name w:val="Appendix"/>
    <w:basedOn w:val="Normal"/>
    <w:next w:val="Normal"/>
    <w:rsid w:val="00EB01D6"/>
    <w:pPr>
      <w:numPr>
        <w:numId w:val="18"/>
      </w:numPr>
      <w:tabs>
        <w:tab w:val="left" w:pos="1985"/>
      </w:tabs>
      <w:spacing w:before="120" w:after="240" w:line="240" w:lineRule="auto"/>
    </w:pPr>
    <w:rPr>
      <w:rFonts w:ascii="Arial" w:eastAsia="Calibri" w:hAnsi="Arial" w:cs="Calibri"/>
      <w:b/>
      <w:szCs w:val="28"/>
    </w:rPr>
  </w:style>
  <w:style w:type="character" w:customStyle="1" w:styleId="ActionItemChar">
    <w:name w:val="Action Item Char"/>
    <w:link w:val="ActionItem"/>
    <w:rsid w:val="00EB01D6"/>
    <w:rPr>
      <w:rFonts w:ascii="Calibri" w:eastAsia="Calibri" w:hAnsi="Calibri" w:cs="Calibri"/>
      <w:i/>
      <w:color w:val="0000FF"/>
      <w:lang w:val="en-US" w:eastAsia="en-GB"/>
    </w:rPr>
  </w:style>
  <w:style w:type="paragraph" w:customStyle="1" w:styleId="ActionWWA">
    <w:name w:val="Action WWA"/>
    <w:basedOn w:val="Normal"/>
    <w:next w:val="Corpsdetexte"/>
    <w:qFormat/>
    <w:rsid w:val="00EB01D6"/>
    <w:pPr>
      <w:spacing w:before="120" w:after="120" w:line="240" w:lineRule="auto"/>
      <w:jc w:val="both"/>
    </w:pPr>
    <w:rPr>
      <w:rFonts w:ascii="Calibri" w:eastAsia="Times New Roman" w:hAnsi="Calibri" w:cs="Arial"/>
      <w:i/>
      <w:lang w:eastAsia="en-GB"/>
    </w:rPr>
  </w:style>
  <w:style w:type="character" w:customStyle="1" w:styleId="FigureChar">
    <w:name w:val="Figure_# Char"/>
    <w:link w:val="Figure"/>
    <w:rsid w:val="00EB01D6"/>
    <w:rPr>
      <w:rFonts w:ascii="Arial" w:eastAsia="Times New Roman" w:hAnsi="Arial" w:cs="Times New Roman"/>
      <w:i/>
      <w:szCs w:val="20"/>
      <w:lang w:eastAsia="en-GB"/>
    </w:rPr>
  </w:style>
  <w:style w:type="paragraph" w:customStyle="1" w:styleId="Workinggroup">
    <w:name w:val="Working group"/>
    <w:basedOn w:val="Normal"/>
    <w:next w:val="Normal"/>
    <w:autoRedefine/>
    <w:rsid w:val="00EB01D6"/>
    <w:pPr>
      <w:numPr>
        <w:numId w:val="26"/>
      </w:numPr>
      <w:tabs>
        <w:tab w:val="num" w:pos="360"/>
      </w:tabs>
      <w:spacing w:before="120" w:after="120" w:line="240" w:lineRule="auto"/>
      <w:ind w:left="2552" w:right="-143" w:hanging="2552"/>
    </w:pPr>
    <w:rPr>
      <w:rFonts w:ascii="Calibri" w:eastAsia="MS Mincho" w:hAnsi="Calibri" w:cs="Arial"/>
      <w:b/>
      <w:color w:val="365F91"/>
      <w:sz w:val="24"/>
      <w:szCs w:val="24"/>
    </w:rPr>
  </w:style>
  <w:style w:type="paragraph" w:customStyle="1" w:styleId="StyleTableofFiguresJustifiedAfter6pt">
    <w:name w:val="Style Table of Figures + Justified After:  6 pt"/>
    <w:basedOn w:val="Normal"/>
    <w:rsid w:val="00EB01D6"/>
    <w:pPr>
      <w:numPr>
        <w:numId w:val="19"/>
      </w:numPr>
      <w:tabs>
        <w:tab w:val="right" w:pos="567"/>
        <w:tab w:val="num" w:pos="1134"/>
        <w:tab w:val="right" w:pos="9639"/>
      </w:tabs>
      <w:spacing w:before="60" w:after="60" w:line="240" w:lineRule="auto"/>
      <w:ind w:left="567" w:right="284" w:hanging="567"/>
    </w:pPr>
    <w:rPr>
      <w:rFonts w:ascii="Arial" w:eastAsia="MS Mincho" w:hAnsi="Arial" w:cs="Arial"/>
      <w:szCs w:val="20"/>
    </w:rPr>
  </w:style>
  <w:style w:type="paragraph" w:customStyle="1" w:styleId="Agendaitem0">
    <w:name w:val="Agenda item"/>
    <w:basedOn w:val="Normal"/>
    <w:next w:val="Normal"/>
    <w:rsid w:val="00EB01D6"/>
    <w:pPr>
      <w:tabs>
        <w:tab w:val="num" w:pos="2268"/>
        <w:tab w:val="left" w:pos="2552"/>
      </w:tabs>
      <w:spacing w:before="240" w:after="240" w:line="240" w:lineRule="auto"/>
      <w:ind w:left="2552" w:hanging="2552"/>
    </w:pPr>
    <w:rPr>
      <w:rFonts w:ascii="Arial" w:eastAsia="MS Mincho" w:hAnsi="Arial" w:cs="Arial"/>
      <w:b/>
      <w:sz w:val="28"/>
    </w:rPr>
  </w:style>
  <w:style w:type="paragraph" w:customStyle="1" w:styleId="subagenda">
    <w:name w:val="subagenda"/>
    <w:basedOn w:val="Normal"/>
    <w:rsid w:val="00EB01D6"/>
    <w:pPr>
      <w:tabs>
        <w:tab w:val="left" w:pos="1080"/>
      </w:tabs>
      <w:spacing w:before="120" w:after="120" w:line="240" w:lineRule="auto"/>
      <w:jc w:val="both"/>
    </w:pPr>
    <w:rPr>
      <w:rFonts w:ascii="Arial" w:eastAsia="MS Mincho" w:hAnsi="Arial" w:cs="Arial"/>
    </w:rPr>
  </w:style>
  <w:style w:type="character" w:customStyle="1" w:styleId="TableTextCar">
    <w:name w:val="Table Text Car"/>
    <w:basedOn w:val="Policepardfaut"/>
    <w:rsid w:val="00EB01D6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EB01D6"/>
    <w:pPr>
      <w:autoSpaceDE w:val="0"/>
      <w:autoSpaceDN w:val="0"/>
      <w:adjustRightInd w:val="0"/>
      <w:spacing w:line="240" w:lineRule="auto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EB01D6"/>
    <w:rPr>
      <w:rFonts w:cs="Times New Roman"/>
      <w:color w:val="auto"/>
      <w:sz w:val="20"/>
    </w:rPr>
  </w:style>
  <w:style w:type="character" w:styleId="lev">
    <w:name w:val="Strong"/>
    <w:basedOn w:val="Policepardfaut"/>
    <w:uiPriority w:val="99"/>
    <w:qFormat/>
    <w:rsid w:val="00EB01D6"/>
    <w:rPr>
      <w:b/>
      <w:bCs/>
    </w:rPr>
  </w:style>
  <w:style w:type="paragraph" w:customStyle="1" w:styleId="Agenda1">
    <w:name w:val="Agenda 1"/>
    <w:basedOn w:val="Normal"/>
    <w:qFormat/>
    <w:rsid w:val="00EB01D6"/>
    <w:pPr>
      <w:numPr>
        <w:numId w:val="22"/>
      </w:numPr>
      <w:tabs>
        <w:tab w:val="clear" w:pos="567"/>
        <w:tab w:val="left" w:pos="7371"/>
      </w:tabs>
      <w:spacing w:before="120" w:after="120" w:line="240" w:lineRule="auto"/>
      <w:ind w:left="2421" w:hanging="360"/>
      <w:jc w:val="both"/>
    </w:pPr>
    <w:rPr>
      <w:rFonts w:ascii="Arial" w:eastAsia="MS Mincho" w:hAnsi="Arial" w:cs="Arial"/>
      <w:szCs w:val="20"/>
    </w:rPr>
  </w:style>
  <w:style w:type="paragraph" w:customStyle="1" w:styleId="Task">
    <w:name w:val="Task"/>
    <w:basedOn w:val="Normal"/>
    <w:rsid w:val="00EB01D6"/>
    <w:pPr>
      <w:numPr>
        <w:numId w:val="21"/>
      </w:numPr>
      <w:tabs>
        <w:tab w:val="clear" w:pos="397"/>
        <w:tab w:val="left" w:pos="459"/>
        <w:tab w:val="num" w:pos="1440"/>
      </w:tabs>
      <w:spacing w:line="240" w:lineRule="auto"/>
      <w:ind w:left="0" w:firstLine="0"/>
    </w:pPr>
    <w:rPr>
      <w:rFonts w:ascii="Arial" w:eastAsia="MS Mincho" w:hAnsi="Arial" w:cs="Arial"/>
    </w:rPr>
  </w:style>
  <w:style w:type="character" w:customStyle="1" w:styleId="ActionMemberChar">
    <w:name w:val="Action Member Char"/>
    <w:basedOn w:val="Policepardfaut"/>
    <w:link w:val="ActionMember"/>
    <w:rsid w:val="00EB01D6"/>
    <w:rPr>
      <w:rFonts w:ascii="Calibri" w:eastAsia="MS Mincho" w:hAnsi="Calibri" w:cs="Calibri"/>
      <w:i/>
      <w:iCs/>
      <w:lang w:val="en-US" w:eastAsia="ja-JP"/>
    </w:rPr>
  </w:style>
  <w:style w:type="character" w:customStyle="1" w:styleId="ActionIALAChar">
    <w:name w:val="Action IALA Char"/>
    <w:basedOn w:val="Policepardfaut"/>
    <w:link w:val="ActionIALA"/>
    <w:rsid w:val="00EB01D6"/>
    <w:rPr>
      <w:rFonts w:ascii="Calibri" w:eastAsia="MS Mincho" w:hAnsi="Calibri" w:cs="Arial"/>
      <w:i/>
      <w:iCs/>
      <w:lang w:val="en-US" w:eastAsia="en-GB"/>
    </w:rPr>
  </w:style>
  <w:style w:type="paragraph" w:customStyle="1" w:styleId="Para">
    <w:name w:val="Para"/>
    <w:basedOn w:val="Corpsdetexte"/>
    <w:next w:val="Corpsdetexte"/>
    <w:autoRedefine/>
    <w:rsid w:val="00EB01D6"/>
    <w:pPr>
      <w:spacing w:beforeLines="0" w:before="0"/>
      <w:jc w:val="left"/>
    </w:pPr>
    <w:rPr>
      <w:rFonts w:ascii="Calibri" w:eastAsia="Calibri" w:hAnsi="Calibri" w:cs="Calibri"/>
      <w:sz w:val="22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EB01D6"/>
    <w:pPr>
      <w:keepNext/>
      <w:keepLines/>
      <w:spacing w:before="120" w:after="100" w:afterAutospacing="1" w:line="240" w:lineRule="auto"/>
      <w:jc w:val="center"/>
    </w:pPr>
    <w:rPr>
      <w:rFonts w:ascii="Times New Roman" w:eastAsia="MS Mincho" w:hAnsi="Times New Roman" w:cs="Arial"/>
      <w:caps/>
    </w:rPr>
  </w:style>
  <w:style w:type="paragraph" w:styleId="Rvision">
    <w:name w:val="Revision"/>
    <w:hidden/>
    <w:uiPriority w:val="99"/>
    <w:semiHidden/>
    <w:rsid w:val="00EB01D6"/>
    <w:pPr>
      <w:spacing w:line="240" w:lineRule="auto"/>
    </w:pPr>
    <w:rPr>
      <w:rFonts w:ascii="Arial" w:eastAsia="MS Mincho" w:hAnsi="Arial" w:cs="Times New Roman"/>
      <w:szCs w:val="24"/>
      <w:lang w:eastAsia="ja-JP"/>
    </w:rPr>
  </w:style>
  <w:style w:type="paragraph" w:customStyle="1" w:styleId="Agenda2">
    <w:name w:val="Agenda 2"/>
    <w:basedOn w:val="Normal"/>
    <w:qFormat/>
    <w:rsid w:val="00EB01D6"/>
    <w:pPr>
      <w:numPr>
        <w:ilvl w:val="1"/>
        <w:numId w:val="22"/>
      </w:numPr>
      <w:tabs>
        <w:tab w:val="left" w:pos="7371"/>
      </w:tabs>
      <w:spacing w:after="120" w:line="240" w:lineRule="auto"/>
    </w:pPr>
    <w:rPr>
      <w:rFonts w:ascii="Arial" w:eastAsia="MS Mincho" w:hAnsi="Arial" w:cs="Arial"/>
    </w:rPr>
  </w:style>
  <w:style w:type="paragraph" w:customStyle="1" w:styleId="AgendaItem1">
    <w:name w:val="Agenda Item_1"/>
    <w:basedOn w:val="Normal"/>
    <w:next w:val="Normal"/>
    <w:rsid w:val="00EB01D6"/>
    <w:pPr>
      <w:numPr>
        <w:numId w:val="20"/>
      </w:numPr>
      <w:tabs>
        <w:tab w:val="clear" w:pos="2268"/>
        <w:tab w:val="num" w:pos="567"/>
      </w:tabs>
      <w:spacing w:before="240" w:after="240" w:line="240" w:lineRule="auto"/>
      <w:ind w:left="567" w:hanging="567"/>
      <w:jc w:val="both"/>
    </w:pPr>
    <w:rPr>
      <w:rFonts w:ascii="Arial" w:eastAsia="MS Mincho" w:hAnsi="Arial" w:cs="Arial"/>
      <w:b/>
    </w:rPr>
  </w:style>
  <w:style w:type="paragraph" w:customStyle="1" w:styleId="AgendaItem2">
    <w:name w:val="Agenda Item_2"/>
    <w:basedOn w:val="Normal"/>
    <w:rsid w:val="00EB01D6"/>
    <w:pPr>
      <w:numPr>
        <w:ilvl w:val="1"/>
        <w:numId w:val="20"/>
      </w:numPr>
      <w:tabs>
        <w:tab w:val="clear" w:pos="1985"/>
        <w:tab w:val="num" w:pos="851"/>
        <w:tab w:val="left" w:pos="2268"/>
      </w:tabs>
      <w:spacing w:after="120" w:line="240" w:lineRule="auto"/>
      <w:ind w:left="851" w:hanging="851"/>
      <w:jc w:val="both"/>
    </w:pPr>
    <w:rPr>
      <w:rFonts w:ascii="Arial" w:eastAsia="MS Mincho" w:hAnsi="Arial" w:cs="Arial"/>
    </w:rPr>
  </w:style>
  <w:style w:type="paragraph" w:customStyle="1" w:styleId="equation">
    <w:name w:val="equation"/>
    <w:basedOn w:val="Normal"/>
    <w:next w:val="Corpsdetexte"/>
    <w:qFormat/>
    <w:rsid w:val="00EB01D6"/>
    <w:pPr>
      <w:keepNext/>
      <w:numPr>
        <w:numId w:val="23"/>
      </w:numPr>
      <w:tabs>
        <w:tab w:val="left" w:pos="142"/>
      </w:tabs>
      <w:spacing w:after="120" w:line="240" w:lineRule="auto"/>
      <w:ind w:left="720"/>
      <w:jc w:val="right"/>
    </w:pPr>
    <w:rPr>
      <w:rFonts w:ascii="Arial" w:eastAsia="MS Mincho" w:hAnsi="Arial" w:cs="Arial"/>
    </w:rPr>
  </w:style>
  <w:style w:type="paragraph" w:customStyle="1" w:styleId="WGnumbering">
    <w:name w:val="WG numbering"/>
    <w:basedOn w:val="Normal"/>
    <w:qFormat/>
    <w:rsid w:val="00EB01D6"/>
    <w:pPr>
      <w:numPr>
        <w:numId w:val="27"/>
      </w:numPr>
      <w:tabs>
        <w:tab w:val="num" w:pos="360"/>
      </w:tabs>
      <w:spacing w:line="240" w:lineRule="auto"/>
      <w:ind w:left="0" w:firstLine="0"/>
    </w:pPr>
    <w:rPr>
      <w:rFonts w:ascii="Arial" w:eastAsia="MS Mincho" w:hAnsi="Arial" w:cs="Arial"/>
    </w:rPr>
  </w:style>
  <w:style w:type="paragraph" w:customStyle="1" w:styleId="Agenda30">
    <w:name w:val="Agenda 3"/>
    <w:basedOn w:val="Normal"/>
    <w:autoRedefine/>
    <w:qFormat/>
    <w:rsid w:val="00EB01D6"/>
    <w:pPr>
      <w:numPr>
        <w:ilvl w:val="2"/>
        <w:numId w:val="24"/>
      </w:numPr>
      <w:tabs>
        <w:tab w:val="clear" w:pos="2268"/>
        <w:tab w:val="num" w:pos="1134"/>
        <w:tab w:val="left" w:pos="7371"/>
      </w:tabs>
      <w:spacing w:after="120" w:line="240" w:lineRule="auto"/>
      <w:ind w:left="1134" w:hanging="1134"/>
    </w:pPr>
    <w:rPr>
      <w:rFonts w:ascii="Arial" w:eastAsia="MS Mincho" w:hAnsi="Arial" w:cs="Arial"/>
      <w:sz w:val="20"/>
    </w:rPr>
  </w:style>
  <w:style w:type="paragraph" w:customStyle="1" w:styleId="Agenda3">
    <w:name w:val="Agenda3"/>
    <w:basedOn w:val="Normal"/>
    <w:rsid w:val="00EB01D6"/>
    <w:pPr>
      <w:numPr>
        <w:ilvl w:val="2"/>
        <w:numId w:val="22"/>
      </w:numPr>
      <w:tabs>
        <w:tab w:val="left" w:pos="2552"/>
      </w:tabs>
      <w:spacing w:line="240" w:lineRule="auto"/>
      <w:ind w:left="3861" w:hanging="360"/>
    </w:pPr>
    <w:rPr>
      <w:rFonts w:ascii="Arial" w:eastAsia="MS Mincho" w:hAnsi="Arial" w:cs="Arial"/>
      <w:lang w:val="fr-CA"/>
    </w:rPr>
  </w:style>
  <w:style w:type="paragraph" w:customStyle="1" w:styleId="NormalWeb1">
    <w:name w:val="Normal (Web)1"/>
    <w:basedOn w:val="Normal"/>
    <w:next w:val="NormalWeb"/>
    <w:rsid w:val="00EB01D6"/>
    <w:pPr>
      <w:spacing w:before="100" w:beforeAutospacing="1" w:after="100" w:afterAutospacing="1" w:line="240" w:lineRule="auto"/>
    </w:pPr>
    <w:rPr>
      <w:rFonts w:ascii="Arial" w:eastAsia="MS Mincho" w:hAnsi="Arial" w:cs="Arial"/>
    </w:rPr>
  </w:style>
  <w:style w:type="paragraph" w:customStyle="1" w:styleId="Article">
    <w:name w:val="Article"/>
    <w:basedOn w:val="Normal"/>
    <w:next w:val="Normal"/>
    <w:qFormat/>
    <w:rsid w:val="00EB01D6"/>
    <w:pPr>
      <w:autoSpaceDE w:val="0"/>
      <w:autoSpaceDN w:val="0"/>
      <w:adjustRightInd w:val="0"/>
      <w:spacing w:before="360" w:line="240" w:lineRule="auto"/>
    </w:pPr>
    <w:rPr>
      <w:rFonts w:ascii="Arial" w:eastAsia="MS Mincho" w:hAnsi="Arial" w:cs="Arial"/>
      <w:b/>
      <w:caps/>
      <w:sz w:val="28"/>
      <w:szCs w:val="28"/>
    </w:rPr>
  </w:style>
  <w:style w:type="character" w:styleId="Titredulivre">
    <w:name w:val="Book Title"/>
    <w:basedOn w:val="Policepardfaut"/>
    <w:uiPriority w:val="33"/>
    <w:rsid w:val="00EB01D6"/>
    <w:rPr>
      <w:b/>
      <w:bCs/>
      <w:smallCaps/>
      <w:spacing w:val="5"/>
    </w:rPr>
  </w:style>
  <w:style w:type="character" w:customStyle="1" w:styleId="descriptionblock">
    <w:name w:val="description block"/>
    <w:basedOn w:val="Policepardfaut"/>
    <w:rsid w:val="00EB01D6"/>
  </w:style>
  <w:style w:type="paragraph" w:customStyle="1" w:styleId="DocumentMap1">
    <w:name w:val="Document Map1"/>
    <w:basedOn w:val="Normal"/>
    <w:next w:val="Explorateurdedocuments"/>
    <w:link w:val="DocumentMapChar"/>
    <w:rsid w:val="00EB01D6"/>
    <w:pPr>
      <w:shd w:val="clear" w:color="auto" w:fill="000080"/>
      <w:spacing w:line="240" w:lineRule="auto"/>
    </w:pPr>
    <w:rPr>
      <w:rFonts w:ascii="Tahoma" w:eastAsia="MS Mincho" w:hAnsi="Tahoma" w:cs="Tahoma"/>
      <w:sz w:val="20"/>
      <w:szCs w:val="20"/>
      <w:lang w:val="fr-FR"/>
    </w:rPr>
  </w:style>
  <w:style w:type="character" w:customStyle="1" w:styleId="DocumentMapChar">
    <w:name w:val="Document Map Char"/>
    <w:basedOn w:val="Policepardfaut"/>
    <w:link w:val="DocumentMap1"/>
    <w:rsid w:val="00EB01D6"/>
    <w:rPr>
      <w:rFonts w:ascii="Tahoma" w:eastAsia="MS Mincho" w:hAnsi="Tahoma" w:cs="Tahoma"/>
      <w:sz w:val="20"/>
      <w:szCs w:val="20"/>
      <w:shd w:val="clear" w:color="auto" w:fill="000080"/>
      <w:lang w:val="fr-FR"/>
    </w:rPr>
  </w:style>
  <w:style w:type="character" w:styleId="Accentuation">
    <w:name w:val="Emphasis"/>
    <w:basedOn w:val="Policepardfaut"/>
    <w:rsid w:val="00EB01D6"/>
    <w:rPr>
      <w:i/>
      <w:iCs/>
    </w:rPr>
  </w:style>
  <w:style w:type="paragraph" w:customStyle="1" w:styleId="NoSpacing1">
    <w:name w:val="No Spacing1"/>
    <w:next w:val="Sansinterligne"/>
    <w:uiPriority w:val="1"/>
    <w:qFormat/>
    <w:rsid w:val="00EB01D6"/>
    <w:pPr>
      <w:spacing w:line="240" w:lineRule="auto"/>
    </w:pPr>
    <w:rPr>
      <w:rFonts w:ascii="Arial" w:eastAsia="MS Mincho" w:hAnsi="Arial" w:cs="Arial"/>
    </w:rPr>
  </w:style>
  <w:style w:type="character" w:customStyle="1" w:styleId="IntenseEmphasis1">
    <w:name w:val="Intense Emphasis1"/>
    <w:basedOn w:val="Policepardfaut"/>
    <w:uiPriority w:val="21"/>
    <w:rsid w:val="00EB01D6"/>
    <w:rPr>
      <w:b/>
      <w:bCs/>
      <w:i/>
      <w:iCs/>
      <w:color w:val="4F81BD"/>
    </w:rPr>
  </w:style>
  <w:style w:type="paragraph" w:customStyle="1" w:styleId="IntenseQuote1">
    <w:name w:val="Intense Quote1"/>
    <w:basedOn w:val="Normal"/>
    <w:next w:val="Normal"/>
    <w:uiPriority w:val="30"/>
    <w:rsid w:val="00EB01D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B01D6"/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Reference1">
    <w:name w:val="Intense Reference1"/>
    <w:basedOn w:val="Policepardfaut"/>
    <w:uiPriority w:val="32"/>
    <w:rsid w:val="00EB01D6"/>
    <w:rPr>
      <w:b/>
      <w:bCs/>
      <w:smallCaps/>
      <w:color w:val="C0504D"/>
      <w:spacing w:val="5"/>
      <w:u w:val="single"/>
    </w:rPr>
  </w:style>
  <w:style w:type="paragraph" w:styleId="Listepuces2">
    <w:name w:val="List Bullet 2"/>
    <w:basedOn w:val="Normal"/>
    <w:autoRedefine/>
    <w:rsid w:val="00EB01D6"/>
    <w:pPr>
      <w:numPr>
        <w:numId w:val="25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href">
    <w:name w:val="href"/>
    <w:uiPriority w:val="99"/>
    <w:rsid w:val="00EB01D6"/>
  </w:style>
  <w:style w:type="paragraph" w:customStyle="1" w:styleId="Bullet4">
    <w:name w:val="Bullet 4"/>
    <w:basedOn w:val="Normal"/>
    <w:qFormat/>
    <w:rsid w:val="00EB01D6"/>
    <w:pPr>
      <w:numPr>
        <w:numId w:val="29"/>
      </w:numPr>
      <w:spacing w:after="60" w:line="240" w:lineRule="auto"/>
      <w:ind w:left="2410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5">
    <w:name w:val="Bullet 5"/>
    <w:basedOn w:val="Normal"/>
    <w:qFormat/>
    <w:rsid w:val="00EB01D6"/>
    <w:pPr>
      <w:numPr>
        <w:numId w:val="30"/>
      </w:numPr>
      <w:spacing w:after="60" w:line="240" w:lineRule="auto"/>
      <w:ind w:left="2835" w:hanging="425"/>
    </w:pPr>
    <w:rPr>
      <w:rFonts w:ascii="Arial" w:eastAsia="Times New Roman" w:hAnsi="Arial" w:cs="Times New Roman"/>
      <w:sz w:val="20"/>
      <w:szCs w:val="24"/>
    </w:rPr>
  </w:style>
  <w:style w:type="paragraph" w:customStyle="1" w:styleId="Bullet6">
    <w:name w:val="Bullet 6"/>
    <w:basedOn w:val="Normal"/>
    <w:qFormat/>
    <w:rsid w:val="00EB01D6"/>
    <w:pPr>
      <w:numPr>
        <w:numId w:val="31"/>
      </w:numPr>
      <w:tabs>
        <w:tab w:val="num" w:pos="360"/>
      </w:tabs>
      <w:spacing w:after="60" w:line="240" w:lineRule="auto"/>
      <w:ind w:left="0" w:firstLine="0"/>
      <w:jc w:val="both"/>
    </w:pPr>
    <w:rPr>
      <w:rFonts w:ascii="Arial" w:eastAsia="Calibri" w:hAnsi="Arial" w:cs="Times New Roman"/>
      <w:lang w:eastAsia="en-GB"/>
    </w:rPr>
  </w:style>
  <w:style w:type="paragraph" w:customStyle="1" w:styleId="TOCHeading1">
    <w:name w:val="TOC Heading1"/>
    <w:basedOn w:val="Titre1"/>
    <w:next w:val="Normal"/>
    <w:uiPriority w:val="39"/>
    <w:unhideWhenUsed/>
    <w:qFormat/>
    <w:rsid w:val="00EB01D6"/>
    <w:pPr>
      <w:outlineLvl w:val="9"/>
    </w:pPr>
    <w:rPr>
      <w:rFonts w:ascii="Cambria" w:eastAsia="MS Gothic" w:hAnsi="Cambria" w:cs="Times New Roman"/>
      <w:color w:val="4F81BD"/>
      <w:sz w:val="24"/>
      <w:szCs w:val="24"/>
      <w:lang w:val="en-US" w:eastAsia="ja-JP"/>
      <w14:textFill>
        <w14:solidFill>
          <w14:srgbClr w14:val="4F81BD">
            <w14:lumMod w14:val="75000"/>
            <w14:lumMod w14:val="60000"/>
            <w14:lumOff w14:val="40000"/>
            <w14:lumMod w14:val="75000"/>
          </w14:srgbClr>
        </w14:solidFill>
      </w14:textFill>
    </w:rPr>
  </w:style>
  <w:style w:type="paragraph" w:customStyle="1" w:styleId="BodytextTitleform">
    <w:name w:val="Body text Title form"/>
    <w:basedOn w:val="Corpsdetexte"/>
    <w:link w:val="BodytextTitleformChar"/>
    <w:qFormat/>
    <w:rsid w:val="00EB01D6"/>
    <w:pPr>
      <w:spacing w:beforeLines="0" w:before="0"/>
      <w:jc w:val="left"/>
    </w:pPr>
    <w:rPr>
      <w:rFonts w:ascii="Calibri" w:hAnsi="Calibri" w:cs="Arial"/>
      <w:b/>
      <w:color w:val="4F81BD"/>
    </w:rPr>
  </w:style>
  <w:style w:type="character" w:customStyle="1" w:styleId="BodytextTitleformChar">
    <w:name w:val="Body text Title form Char"/>
    <w:basedOn w:val="BodyTextChar"/>
    <w:link w:val="BodytextTitleform"/>
    <w:rsid w:val="00EB01D6"/>
    <w:rPr>
      <w:rFonts w:ascii="Calibri" w:eastAsia="Times New Roman" w:hAnsi="Calibri" w:cs="Arial"/>
      <w:b/>
      <w:color w:val="4F81BD"/>
      <w:sz w:val="24"/>
      <w:szCs w:val="24"/>
      <w:lang w:val="en-GB" w:eastAsia="en-US" w:bidi="ar-SA"/>
    </w:rPr>
  </w:style>
  <w:style w:type="numbering" w:customStyle="1" w:styleId="NoList11">
    <w:name w:val="No List11"/>
    <w:next w:val="Aucuneliste"/>
    <w:uiPriority w:val="99"/>
    <w:semiHidden/>
    <w:unhideWhenUsed/>
    <w:rsid w:val="00EB01D6"/>
  </w:style>
  <w:style w:type="paragraph" w:customStyle="1" w:styleId="Titredudocument">
    <w:name w:val="Titre du document"/>
    <w:basedOn w:val="Normal"/>
    <w:rsid w:val="00EB01D6"/>
    <w:pPr>
      <w:spacing w:line="1270" w:lineRule="exact"/>
      <w:ind w:left="227"/>
    </w:pPr>
    <w:rPr>
      <w:rFonts w:ascii="Cambria" w:eastAsia="Calibri" w:hAnsi="Cambria" w:cs="Times New Roman"/>
      <w:caps/>
      <w:color w:val="FFFFFF"/>
      <w:sz w:val="127"/>
      <w:szCs w:val="50"/>
    </w:rPr>
  </w:style>
  <w:style w:type="paragraph" w:customStyle="1" w:styleId="Visuel">
    <w:name w:val="Visuel"/>
    <w:basedOn w:val="Normal"/>
    <w:rsid w:val="00EB01D6"/>
    <w:pPr>
      <w:spacing w:line="216" w:lineRule="atLeast"/>
      <w:jc w:val="center"/>
    </w:pPr>
    <w:rPr>
      <w:rFonts w:eastAsia="Calibri" w:cs="Times New Roman"/>
      <w:noProof/>
      <w:sz w:val="18"/>
      <w:lang w:val="fr-FR" w:eastAsia="fr-FR"/>
    </w:rPr>
  </w:style>
  <w:style w:type="table" w:customStyle="1" w:styleId="TableGrid11">
    <w:name w:val="Table Grid11"/>
    <w:basedOn w:val="TableauNormal"/>
    <w:next w:val="Grilledutableau"/>
    <w:uiPriority w:val="59"/>
    <w:rsid w:val="00EB01D6"/>
    <w:pPr>
      <w:spacing w:line="240" w:lineRule="auto"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B01D6"/>
    <w:pPr>
      <w:tabs>
        <w:tab w:val="left" w:pos="3686"/>
      </w:tabs>
      <w:spacing w:line="216" w:lineRule="atLeast"/>
    </w:pPr>
    <w:rPr>
      <w:rFonts w:eastAsia="Calibri" w:cs="Times New Roman"/>
      <w:color w:val="4F81BD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B01D6"/>
    <w:pPr>
      <w:pBdr>
        <w:bottom w:val="single" w:sz="8" w:space="1" w:color="404040"/>
      </w:pBdr>
      <w:spacing w:after="120" w:line="60" w:lineRule="exact"/>
      <w:ind w:right="3459"/>
    </w:pPr>
    <w:rPr>
      <w:rFonts w:eastAsia="Calibri" w:cs="Times New Roman"/>
      <w:color w:val="575756"/>
      <w:sz w:val="18"/>
      <w:szCs w:val="18"/>
    </w:rPr>
  </w:style>
  <w:style w:type="table" w:customStyle="1" w:styleId="Table2">
    <w:name w:val="Table 2"/>
    <w:basedOn w:val="TableauNormal"/>
    <w:uiPriority w:val="99"/>
    <w:qFormat/>
    <w:rsid w:val="00EB01D6"/>
    <w:pPr>
      <w:spacing w:before="60" w:after="60" w:line="240" w:lineRule="auto"/>
    </w:pPr>
    <w:rPr>
      <w:rFonts w:ascii="Calibri" w:eastAsia="Times New Roman" w:hAnsi="Calibri" w:cs="Times New Roman"/>
      <w:lang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customStyle="1" w:styleId="ListContinue21">
    <w:name w:val="List Continue 21"/>
    <w:basedOn w:val="Normal"/>
    <w:next w:val="Listecontinue2"/>
    <w:rsid w:val="00EB01D6"/>
    <w:pPr>
      <w:spacing w:after="160" w:line="259" w:lineRule="auto"/>
      <w:ind w:left="566"/>
      <w:contextualSpacing/>
    </w:pPr>
    <w:rPr>
      <w:rFonts w:eastAsia="Calibri" w:cs="Times New Roman"/>
      <w:lang w:val="en-IE"/>
    </w:rPr>
  </w:style>
  <w:style w:type="paragraph" w:customStyle="1" w:styleId="BlockText1">
    <w:name w:val="Block Text1"/>
    <w:basedOn w:val="Normal"/>
    <w:next w:val="Normalcentr"/>
    <w:rsid w:val="00EB01D6"/>
    <w:pPr>
      <w:spacing w:after="160" w:line="259" w:lineRule="auto"/>
      <w:ind w:left="1440" w:right="1440"/>
    </w:pPr>
    <w:rPr>
      <w:rFonts w:eastAsia="Calibri" w:cs="Times New Roman"/>
      <w:lang w:val="en-IE"/>
    </w:rPr>
  </w:style>
  <w:style w:type="paragraph" w:customStyle="1" w:styleId="BodyTextIndent31">
    <w:name w:val="Body Text Indent 31"/>
    <w:basedOn w:val="Normal"/>
    <w:next w:val="Retraitcorpsdetexte3"/>
    <w:link w:val="BodyTextIndent3Char"/>
    <w:rsid w:val="00EB01D6"/>
    <w:pPr>
      <w:spacing w:after="160" w:line="259" w:lineRule="auto"/>
      <w:ind w:left="1134"/>
    </w:pPr>
    <w:rPr>
      <w:rFonts w:ascii="Calibri" w:eastAsia="Calibri" w:hAnsi="Calibri" w:cs="Times New Roman"/>
      <w:lang w:val="en-IE"/>
    </w:rPr>
  </w:style>
  <w:style w:type="character" w:customStyle="1" w:styleId="BodyTextIndent3Char">
    <w:name w:val="Body Text Indent 3 Char"/>
    <w:basedOn w:val="Policepardfaut"/>
    <w:link w:val="BodyTextIndent31"/>
    <w:rsid w:val="00EB01D6"/>
    <w:rPr>
      <w:rFonts w:ascii="Calibri" w:eastAsia="Calibri" w:hAnsi="Calibri" w:cs="Times New Roman"/>
      <w:lang w:val="en-IE"/>
    </w:rPr>
  </w:style>
  <w:style w:type="paragraph" w:customStyle="1" w:styleId="IALABodyText">
    <w:name w:val="IALA Body Text"/>
    <w:basedOn w:val="Normal"/>
    <w:rsid w:val="00EB01D6"/>
    <w:pPr>
      <w:spacing w:before="120" w:after="160" w:line="259" w:lineRule="auto"/>
    </w:pPr>
    <w:rPr>
      <w:rFonts w:eastAsia="Calibri" w:cs="Times New Roman"/>
      <w:bCs/>
      <w:szCs w:val="20"/>
      <w:lang w:val="en-IE"/>
    </w:rPr>
  </w:style>
  <w:style w:type="paragraph" w:customStyle="1" w:styleId="IALABodyText0">
    <w:name w:val="IALA BodyText"/>
    <w:basedOn w:val="Normal"/>
    <w:rsid w:val="00EB01D6"/>
    <w:pPr>
      <w:spacing w:before="120" w:after="160" w:line="259" w:lineRule="auto"/>
    </w:pPr>
    <w:rPr>
      <w:rFonts w:eastAsia="Calibri" w:cs="Times New Roman"/>
      <w:b/>
      <w:szCs w:val="20"/>
      <w:lang w:val="en-IE"/>
    </w:rPr>
  </w:style>
  <w:style w:type="paragraph" w:customStyle="1" w:styleId="Index11">
    <w:name w:val="Index 1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Index21">
    <w:name w:val="Index 2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283"/>
      <w:textAlignment w:val="baseline"/>
    </w:pPr>
    <w:rPr>
      <w:rFonts w:eastAsia="Calibri" w:cs="Times New Roman"/>
      <w:lang w:val="en-IE" w:eastAsia="de-DE"/>
    </w:rPr>
  </w:style>
  <w:style w:type="paragraph" w:customStyle="1" w:styleId="Index31">
    <w:name w:val="Index 3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566"/>
      <w:textAlignment w:val="baseline"/>
    </w:pPr>
    <w:rPr>
      <w:rFonts w:eastAsia="Calibri" w:cs="Times New Roman"/>
      <w:lang w:val="en-IE" w:eastAsia="de-DE"/>
    </w:rPr>
  </w:style>
  <w:style w:type="paragraph" w:customStyle="1" w:styleId="Index41">
    <w:name w:val="Index 4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849"/>
      <w:textAlignment w:val="baseline"/>
    </w:pPr>
    <w:rPr>
      <w:rFonts w:eastAsia="Calibri" w:cs="Times New Roman"/>
      <w:lang w:val="en-IE" w:eastAsia="de-DE"/>
    </w:rPr>
  </w:style>
  <w:style w:type="paragraph" w:customStyle="1" w:styleId="Index51">
    <w:name w:val="Index 5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132"/>
      <w:textAlignment w:val="baseline"/>
    </w:pPr>
    <w:rPr>
      <w:rFonts w:eastAsia="Calibri" w:cs="Times New Roman"/>
      <w:lang w:val="en-IE" w:eastAsia="de-DE"/>
    </w:rPr>
  </w:style>
  <w:style w:type="paragraph" w:customStyle="1" w:styleId="Index61">
    <w:name w:val="Index 6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415"/>
      <w:textAlignment w:val="baseline"/>
    </w:pPr>
    <w:rPr>
      <w:rFonts w:eastAsia="Calibri" w:cs="Times New Roman"/>
      <w:lang w:val="en-IE" w:eastAsia="de-DE"/>
    </w:rPr>
  </w:style>
  <w:style w:type="paragraph" w:customStyle="1" w:styleId="Index71">
    <w:name w:val="Index 71"/>
    <w:basedOn w:val="Normal"/>
    <w:next w:val="Normal"/>
    <w:autoRedefine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ind w:left="1698"/>
      <w:textAlignment w:val="baseline"/>
    </w:pPr>
    <w:rPr>
      <w:rFonts w:eastAsia="Calibri" w:cs="Times New Roman"/>
      <w:lang w:val="en-IE" w:eastAsia="de-DE"/>
    </w:rPr>
  </w:style>
  <w:style w:type="paragraph" w:customStyle="1" w:styleId="IndexHeading1">
    <w:name w:val="Index Heading1"/>
    <w:basedOn w:val="Normal"/>
    <w:next w:val="Index1"/>
    <w:rsid w:val="00EB01D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160" w:line="259" w:lineRule="auto"/>
      <w:textAlignment w:val="baseline"/>
    </w:pPr>
    <w:rPr>
      <w:rFonts w:eastAsia="Calibri" w:cs="Times New Roman"/>
      <w:lang w:val="en-IE" w:eastAsia="de-DE"/>
    </w:rPr>
  </w:style>
  <w:style w:type="paragraph" w:customStyle="1" w:styleId="List21">
    <w:name w:val="List 21"/>
    <w:basedOn w:val="Normal"/>
    <w:next w:val="Liste2"/>
    <w:rsid w:val="00EB01D6"/>
    <w:pPr>
      <w:spacing w:after="160" w:line="259" w:lineRule="auto"/>
      <w:ind w:left="566" w:hanging="283"/>
      <w:contextualSpacing/>
    </w:pPr>
    <w:rPr>
      <w:rFonts w:eastAsia="Calibri" w:cs="Times New Roman"/>
      <w:lang w:val="en-IE"/>
    </w:rPr>
  </w:style>
  <w:style w:type="paragraph" w:customStyle="1" w:styleId="ListBullet31">
    <w:name w:val="List Bullet 31"/>
    <w:basedOn w:val="Normal"/>
    <w:next w:val="Listepuces3"/>
    <w:autoRedefine/>
    <w:rsid w:val="00EB01D6"/>
    <w:pPr>
      <w:numPr>
        <w:numId w:val="34"/>
      </w:numPr>
      <w:tabs>
        <w:tab w:val="clear" w:pos="926"/>
        <w:tab w:val="num" w:pos="360"/>
      </w:tabs>
      <w:spacing w:after="160" w:line="259" w:lineRule="auto"/>
      <w:ind w:left="0" w:firstLine="0"/>
    </w:pPr>
    <w:rPr>
      <w:rFonts w:eastAsia="Calibri" w:cs="Times New Roman"/>
      <w:szCs w:val="20"/>
      <w:lang w:val="en-IE"/>
    </w:rPr>
  </w:style>
  <w:style w:type="paragraph" w:customStyle="1" w:styleId="Tabletext0">
    <w:name w:val="Table_text"/>
    <w:basedOn w:val="Normal"/>
    <w:rsid w:val="00EB01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 w:line="259" w:lineRule="auto"/>
      <w:textAlignment w:val="baseline"/>
    </w:pPr>
    <w:rPr>
      <w:rFonts w:eastAsia="Calibri" w:cs="Times New Roman"/>
      <w:iCs/>
      <w:sz w:val="18"/>
      <w:lang w:val="en-US"/>
    </w:rPr>
  </w:style>
  <w:style w:type="table" w:customStyle="1" w:styleId="Helios">
    <w:name w:val="Helios"/>
    <w:basedOn w:val="TableauNormal"/>
    <w:uiPriority w:val="99"/>
    <w:rsid w:val="00EB01D6"/>
    <w:pPr>
      <w:spacing w:line="240" w:lineRule="auto"/>
    </w:pPr>
    <w:rPr>
      <w:rFonts w:ascii="Trebuchet MS" w:eastAsia="Times New Roman" w:hAnsi="Trebuchet MS" w:cs="Times New Roman"/>
      <w:sz w:val="18"/>
      <w:szCs w:val="20"/>
      <w:lang w:eastAsia="en-GB"/>
    </w:rPr>
    <w:tblPr>
      <w:tblStyleRowBandSize w:val="1"/>
      <w:tblStyleColBandSize w:val="1"/>
      <w:tblBorders>
        <w:bottom w:val="single" w:sz="4" w:space="0" w:color="0095AA"/>
        <w:insideH w:val="single" w:sz="4" w:space="0" w:color="0095AA"/>
      </w:tblBorders>
    </w:tblPr>
    <w:tcPr>
      <w:vAlign w:val="center"/>
    </w:tcPr>
    <w:tblStylePr w:type="firstRow">
      <w:pPr>
        <w:wordWrap/>
        <w:spacing w:beforeLines="0" w:before="100" w:beforeAutospacing="1" w:afterLines="0" w:after="100" w:afterAutospacing="1"/>
        <w:jc w:val="left"/>
      </w:pPr>
      <w:rPr>
        <w:rFonts w:ascii="Cambria" w:hAnsi="Cambria" w:hint="default"/>
        <w:b/>
        <w:color w:val="FFFFFF"/>
      </w:rPr>
      <w:tblPr/>
      <w:tcPr>
        <w:shd w:val="clear" w:color="auto" w:fill="0095AA"/>
      </w:tcPr>
    </w:tblStylePr>
    <w:tblStylePr w:type="lastRow">
      <w:pPr>
        <w:jc w:val="left"/>
      </w:pPr>
    </w:tblStylePr>
    <w:tblStylePr w:type="band1Vert">
      <w:pPr>
        <w:jc w:val="left"/>
      </w:pPr>
    </w:tblStylePr>
    <w:tblStylePr w:type="band2Vert">
      <w:pPr>
        <w:jc w:val="left"/>
      </w:pPr>
    </w:tblStylePr>
    <w:tblStylePr w:type="band1Horz">
      <w:pPr>
        <w:jc w:val="left"/>
      </w:pPr>
    </w:tblStylePr>
    <w:tblStylePr w:type="band2Horz">
      <w:pPr>
        <w:jc w:val="left"/>
      </w:pPr>
    </w:tblStylePr>
  </w:style>
  <w:style w:type="paragraph" w:customStyle="1" w:styleId="font5">
    <w:name w:val="font5"/>
    <w:basedOn w:val="Normal"/>
    <w:rsid w:val="00EB01D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lang w:val="en-IE" w:eastAsia="en-IE"/>
    </w:rPr>
  </w:style>
  <w:style w:type="paragraph" w:customStyle="1" w:styleId="font6">
    <w:name w:val="font6"/>
    <w:basedOn w:val="Normal"/>
    <w:rsid w:val="00EB01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val="en-IE" w:eastAsia="en-IE"/>
    </w:rPr>
  </w:style>
  <w:style w:type="paragraph" w:customStyle="1" w:styleId="xl63">
    <w:name w:val="xl6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4">
    <w:name w:val="xl6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5">
    <w:name w:val="xl6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6">
    <w:name w:val="xl66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7">
    <w:name w:val="xl67"/>
    <w:basedOn w:val="Normal"/>
    <w:rsid w:val="00EB01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8">
    <w:name w:val="xl68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69">
    <w:name w:val="xl69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0">
    <w:name w:val="xl70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1">
    <w:name w:val="xl71"/>
    <w:basedOn w:val="Normal"/>
    <w:rsid w:val="00EB01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2">
    <w:name w:val="xl72"/>
    <w:basedOn w:val="Normal"/>
    <w:rsid w:val="00EB01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73">
    <w:name w:val="xl73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4">
    <w:name w:val="xl7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5">
    <w:name w:val="xl7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6">
    <w:name w:val="xl76"/>
    <w:basedOn w:val="Normal"/>
    <w:rsid w:val="00EB01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customStyle="1" w:styleId="xl77">
    <w:name w:val="xl77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8">
    <w:name w:val="xl78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79">
    <w:name w:val="xl79"/>
    <w:basedOn w:val="Normal"/>
    <w:rsid w:val="00EB01D6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IE" w:eastAsia="en-IE"/>
    </w:rPr>
  </w:style>
  <w:style w:type="paragraph" w:customStyle="1" w:styleId="xl80">
    <w:name w:val="xl8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1">
    <w:name w:val="xl81"/>
    <w:basedOn w:val="Normal"/>
    <w:rsid w:val="00EB01D6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customStyle="1" w:styleId="xl82">
    <w:name w:val="xl82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3">
    <w:name w:val="xl83"/>
    <w:basedOn w:val="Normal"/>
    <w:rsid w:val="00EB01D6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4">
    <w:name w:val="xl84"/>
    <w:basedOn w:val="Normal"/>
    <w:rsid w:val="00EB01D6"/>
    <w:pPr>
      <w:pBdr>
        <w:top w:val="single" w:sz="4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5">
    <w:name w:val="xl85"/>
    <w:basedOn w:val="Normal"/>
    <w:rsid w:val="00EB01D6"/>
    <w:pPr>
      <w:pBdr>
        <w:bottom w:val="double" w:sz="6" w:space="0" w:color="auto"/>
        <w:right w:val="single" w:sz="8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val="nl-NL" w:eastAsia="nl-NL"/>
    </w:rPr>
  </w:style>
  <w:style w:type="paragraph" w:customStyle="1" w:styleId="xl86">
    <w:name w:val="xl86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7">
    <w:name w:val="xl87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88">
    <w:name w:val="xl8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89">
    <w:name w:val="xl89"/>
    <w:basedOn w:val="Normal"/>
    <w:rsid w:val="00EB01D6"/>
    <w:pPr>
      <w:pBdr>
        <w:top w:val="double" w:sz="6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0">
    <w:name w:val="xl9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1">
    <w:name w:val="xl91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92">
    <w:name w:val="xl92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3">
    <w:name w:val="xl93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4">
    <w:name w:val="xl94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5">
    <w:name w:val="xl9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96">
    <w:name w:val="xl96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97">
    <w:name w:val="xl97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98">
    <w:name w:val="xl98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99">
    <w:name w:val="xl99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0">
    <w:name w:val="xl100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01">
    <w:name w:val="xl101"/>
    <w:basedOn w:val="Normal"/>
    <w:rsid w:val="00EB01D6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2">
    <w:name w:val="xl102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3">
    <w:name w:val="xl103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04">
    <w:name w:val="xl104"/>
    <w:basedOn w:val="Normal"/>
    <w:rsid w:val="00EB01D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FF0000"/>
      <w:sz w:val="18"/>
      <w:szCs w:val="18"/>
      <w:lang w:val="nl-NL" w:eastAsia="nl-NL"/>
    </w:rPr>
  </w:style>
  <w:style w:type="paragraph" w:customStyle="1" w:styleId="xl105">
    <w:name w:val="xl105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6">
    <w:name w:val="xl106"/>
    <w:basedOn w:val="Normal"/>
    <w:rsid w:val="00EB01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7">
    <w:name w:val="xl107"/>
    <w:basedOn w:val="Normal"/>
    <w:rsid w:val="00EB01D6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08">
    <w:name w:val="xl108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66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val="nl-NL" w:eastAsia="nl-NL"/>
    </w:rPr>
  </w:style>
  <w:style w:type="paragraph" w:customStyle="1" w:styleId="xl109">
    <w:name w:val="xl109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0">
    <w:name w:val="xl110"/>
    <w:basedOn w:val="Normal"/>
    <w:rsid w:val="00EB01D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val="nl-NL" w:eastAsia="nl-NL"/>
    </w:rPr>
  </w:style>
  <w:style w:type="paragraph" w:customStyle="1" w:styleId="xl111">
    <w:name w:val="xl111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2">
    <w:name w:val="xl112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3">
    <w:name w:val="xl113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FF0000"/>
      <w:sz w:val="18"/>
      <w:szCs w:val="18"/>
      <w:lang w:val="nl-NL" w:eastAsia="nl-NL"/>
    </w:rPr>
  </w:style>
  <w:style w:type="paragraph" w:customStyle="1" w:styleId="xl114">
    <w:name w:val="xl114"/>
    <w:basedOn w:val="Normal"/>
    <w:rsid w:val="00EB01D6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customStyle="1" w:styleId="xl115">
    <w:name w:val="xl115"/>
    <w:basedOn w:val="Normal"/>
    <w:rsid w:val="00EB01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FF"/>
      <w:sz w:val="18"/>
      <w:szCs w:val="18"/>
      <w:lang w:val="nl-NL" w:eastAsia="nl-NL"/>
    </w:rPr>
  </w:style>
  <w:style w:type="paragraph" w:styleId="NormalWeb">
    <w:name w:val="Normal (Web)"/>
    <w:basedOn w:val="Normal"/>
    <w:semiHidden/>
    <w:unhideWhenUsed/>
    <w:rsid w:val="00EB01D6"/>
    <w:pPr>
      <w:spacing w:beforeLines="60" w:before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xplorateurdedocuments">
    <w:name w:val="Document Map"/>
    <w:basedOn w:val="Normal"/>
    <w:link w:val="ExplorateurdedocumentsCar"/>
    <w:semiHidden/>
    <w:unhideWhenUsed/>
    <w:rsid w:val="00EB01D6"/>
    <w:pPr>
      <w:spacing w:beforeLines="60" w:line="240" w:lineRule="auto"/>
      <w:jc w:val="both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EB01D6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qFormat/>
    <w:rsid w:val="00EB01D6"/>
    <w:pPr>
      <w:spacing w:beforeLines="60" w:line="240" w:lineRule="auto"/>
      <w:jc w:val="both"/>
    </w:pPr>
    <w:rPr>
      <w:rFonts w:eastAsia="Times New Roman" w:cs="Times New Roman"/>
      <w:lang w:eastAsia="fr-FR"/>
    </w:rPr>
  </w:style>
  <w:style w:type="character" w:styleId="Emphaseintense">
    <w:name w:val="Intense Emphasis"/>
    <w:basedOn w:val="Policepardfaut"/>
    <w:uiPriority w:val="21"/>
    <w:qFormat/>
    <w:rsid w:val="00EB01D6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B01D6"/>
    <w:pPr>
      <w:pBdr>
        <w:bottom w:val="single" w:sz="4" w:space="4" w:color="4F81BD" w:themeColor="accent1"/>
      </w:pBdr>
      <w:spacing w:beforeLines="60" w:before="200" w:after="280" w:line="240" w:lineRule="auto"/>
      <w:ind w:left="936" w:right="936"/>
      <w:jc w:val="both"/>
    </w:pPr>
    <w:rPr>
      <w:rFonts w:ascii="Arial" w:eastAsia="MS Mincho" w:hAnsi="Arial" w:cs="Arial"/>
      <w:b/>
      <w:bCs/>
      <w:i/>
      <w:iCs/>
      <w:color w:val="4F81BD"/>
    </w:rPr>
  </w:style>
  <w:style w:type="character" w:customStyle="1" w:styleId="IntenseQuoteChar1">
    <w:name w:val="Intense Quote Char1"/>
    <w:basedOn w:val="Policepardfaut"/>
    <w:uiPriority w:val="30"/>
    <w:rsid w:val="00EB01D6"/>
    <w:rPr>
      <w:b/>
      <w:bCs/>
      <w:i/>
      <w:iCs/>
      <w:color w:val="4F81BD" w:themeColor="accent1"/>
    </w:rPr>
  </w:style>
  <w:style w:type="character" w:styleId="Rfrenceintense">
    <w:name w:val="Intense Reference"/>
    <w:basedOn w:val="Policepardfaut"/>
    <w:uiPriority w:val="32"/>
    <w:qFormat/>
    <w:rsid w:val="00EB01D6"/>
    <w:rPr>
      <w:b/>
      <w:bCs/>
      <w:smallCaps/>
      <w:color w:val="C0504D" w:themeColor="accent2"/>
      <w:spacing w:val="5"/>
      <w:u w:val="single"/>
    </w:rPr>
  </w:style>
  <w:style w:type="paragraph" w:styleId="Listecontinue2">
    <w:name w:val="List Continue 2"/>
    <w:basedOn w:val="Normal"/>
    <w:semiHidden/>
    <w:unhideWhenUsed/>
    <w:rsid w:val="00EB01D6"/>
    <w:pPr>
      <w:spacing w:beforeLines="60" w:before="144" w:after="120" w:line="240" w:lineRule="auto"/>
      <w:ind w:left="566"/>
      <w:contextualSpacing/>
      <w:jc w:val="both"/>
    </w:pPr>
    <w:rPr>
      <w:rFonts w:eastAsia="Times New Roman" w:cs="Times New Roman"/>
      <w:lang w:eastAsia="fr-FR"/>
    </w:rPr>
  </w:style>
  <w:style w:type="paragraph" w:styleId="Normalcentr">
    <w:name w:val="Block Text"/>
    <w:basedOn w:val="Normal"/>
    <w:semiHidden/>
    <w:unhideWhenUsed/>
    <w:rsid w:val="00EB01D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spacing w:beforeLines="60" w:before="144" w:line="240" w:lineRule="auto"/>
      <w:ind w:left="1152" w:right="1152"/>
      <w:jc w:val="both"/>
    </w:pPr>
    <w:rPr>
      <w:rFonts w:eastAsiaTheme="minorEastAsia"/>
      <w:i/>
      <w:iCs/>
      <w:color w:val="4F81BD" w:themeColor="accent1"/>
      <w:lang w:eastAsia="fr-FR"/>
    </w:rPr>
  </w:style>
  <w:style w:type="paragraph" w:styleId="Retraitcorpsdetexte3">
    <w:name w:val="Body Text Indent 3"/>
    <w:basedOn w:val="Normal"/>
    <w:link w:val="Retraitcorpsdetexte3Car"/>
    <w:semiHidden/>
    <w:unhideWhenUsed/>
    <w:rsid w:val="00EB01D6"/>
    <w:pPr>
      <w:spacing w:beforeLines="60" w:before="144" w:after="120" w:line="240" w:lineRule="auto"/>
      <w:ind w:left="283"/>
      <w:jc w:val="both"/>
    </w:pPr>
    <w:rPr>
      <w:rFonts w:eastAsia="Times New Roman" w:cs="Times New Roman"/>
      <w:sz w:val="16"/>
      <w:szCs w:val="16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EB01D6"/>
    <w:rPr>
      <w:rFonts w:eastAsia="Times New Roman" w:cs="Times New Roman"/>
      <w:sz w:val="16"/>
      <w:szCs w:val="16"/>
      <w:lang w:eastAsia="fr-FR"/>
    </w:rPr>
  </w:style>
  <w:style w:type="paragraph" w:styleId="Index1">
    <w:name w:val="index 1"/>
    <w:basedOn w:val="Normal"/>
    <w:next w:val="Normal"/>
    <w:autoRedefine/>
    <w:semiHidden/>
    <w:unhideWhenUsed/>
    <w:rsid w:val="00EB01D6"/>
    <w:pPr>
      <w:spacing w:beforeLines="60" w:line="240" w:lineRule="auto"/>
      <w:ind w:left="220" w:hanging="220"/>
      <w:jc w:val="both"/>
    </w:pPr>
    <w:rPr>
      <w:rFonts w:eastAsia="Times New Roman" w:cs="Times New Roman"/>
      <w:lang w:eastAsia="fr-FR"/>
    </w:rPr>
  </w:style>
  <w:style w:type="paragraph" w:styleId="Liste2">
    <w:name w:val="List 2"/>
    <w:basedOn w:val="Normal"/>
    <w:semiHidden/>
    <w:unhideWhenUsed/>
    <w:rsid w:val="00EB01D6"/>
    <w:pPr>
      <w:spacing w:beforeLines="60" w:before="144" w:line="240" w:lineRule="auto"/>
      <w:ind w:left="566" w:hanging="283"/>
      <w:contextualSpacing/>
      <w:jc w:val="both"/>
    </w:pPr>
    <w:rPr>
      <w:rFonts w:eastAsia="Times New Roman" w:cs="Times New Roman"/>
      <w:lang w:eastAsia="fr-FR"/>
    </w:rPr>
  </w:style>
  <w:style w:type="paragraph" w:styleId="Listepuces3">
    <w:name w:val="List Bullet 3"/>
    <w:basedOn w:val="Normal"/>
    <w:semiHidden/>
    <w:unhideWhenUsed/>
    <w:rsid w:val="00EB01D6"/>
    <w:pPr>
      <w:tabs>
        <w:tab w:val="num" w:pos="1134"/>
      </w:tabs>
      <w:spacing w:beforeLines="60" w:before="144" w:line="240" w:lineRule="auto"/>
      <w:ind w:left="1134" w:hanging="1134"/>
      <w:contextualSpacing/>
      <w:jc w:val="both"/>
    </w:pPr>
    <w:rPr>
      <w:rFonts w:eastAsia="Times New Roman" w:cs="Times New Roman"/>
      <w:lang w:eastAsia="fr-FR"/>
    </w:rPr>
  </w:style>
  <w:style w:type="paragraph" w:customStyle="1" w:styleId="Lista">
    <w:name w:val="List a"/>
    <w:basedOn w:val="Normal"/>
    <w:qFormat/>
    <w:rsid w:val="006203AE"/>
    <w:pPr>
      <w:tabs>
        <w:tab w:val="num" w:pos="360"/>
      </w:tabs>
      <w:spacing w:after="120" w:line="240" w:lineRule="auto"/>
      <w:ind w:left="360" w:hanging="360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6203AE"/>
    <w:pPr>
      <w:tabs>
        <w:tab w:val="num" w:pos="360"/>
      </w:tabs>
      <w:spacing w:after="120" w:line="216" w:lineRule="atLeast"/>
      <w:ind w:left="360" w:hanging="360"/>
    </w:pPr>
    <w:rPr>
      <w:rFonts w:eastAsia="Calibri" w:cs="Times New Roman"/>
      <w:sz w:val="20"/>
    </w:rPr>
  </w:style>
  <w:style w:type="paragraph" w:customStyle="1" w:styleId="ArticleHeading2">
    <w:name w:val="Article Heading 2"/>
    <w:basedOn w:val="Titre2"/>
    <w:next w:val="Normal"/>
    <w:rsid w:val="006203AE"/>
    <w:pPr>
      <w:tabs>
        <w:tab w:val="num" w:pos="0"/>
        <w:tab w:val="left" w:pos="851"/>
      </w:tabs>
      <w:spacing w:before="0" w:line="216" w:lineRule="atLeast"/>
      <w:ind w:left="851" w:right="851" w:hanging="851"/>
    </w:pPr>
    <w:rPr>
      <w:rFonts w:ascii="Calibri" w:eastAsia="MS Gothic" w:hAnsi="Calibri" w:cs="Times New Roman"/>
      <w:caps/>
      <w:color w:val="407EC9"/>
      <w:sz w:val="24"/>
      <w:szCs w:val="24"/>
    </w:rPr>
  </w:style>
  <w:style w:type="paragraph" w:customStyle="1" w:styleId="ArticleHeading3">
    <w:name w:val="Article Heading 3"/>
    <w:basedOn w:val="Titre3"/>
    <w:next w:val="Corpsdetexte"/>
    <w:rsid w:val="006203AE"/>
    <w:pPr>
      <w:keepNext/>
      <w:keepLines/>
      <w:numPr>
        <w:ilvl w:val="0"/>
        <w:numId w:val="0"/>
      </w:numPr>
      <w:tabs>
        <w:tab w:val="num" w:pos="360"/>
        <w:tab w:val="left" w:pos="851"/>
      </w:tabs>
      <w:spacing w:before="120" w:after="120" w:line="216" w:lineRule="atLeast"/>
      <w:ind w:right="851"/>
      <w:jc w:val="left"/>
    </w:pPr>
    <w:rPr>
      <w:rFonts w:ascii="Calibri" w:eastAsia="MS Gothic" w:hAnsi="Calibri" w:cs="Times New Roman"/>
      <w:b/>
      <w:bCs/>
      <w:smallCaps/>
      <w:color w:val="407EC9"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2290</Words>
  <Characters>12595</Characters>
  <Application>Microsoft Office Word</Application>
  <DocSecurity>0</DocSecurity>
  <Lines>104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Card</dc:creator>
  <cp:lastModifiedBy>Marie-Helene</cp:lastModifiedBy>
  <cp:revision>2</cp:revision>
  <cp:lastPrinted>2017-01-05T11:13:00Z</cp:lastPrinted>
  <dcterms:created xsi:type="dcterms:W3CDTF">2017-10-17T08:06:00Z</dcterms:created>
  <dcterms:modified xsi:type="dcterms:W3CDTF">2017-10-17T08:06:00Z</dcterms:modified>
</cp:coreProperties>
</file>